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7763E4" w14:textId="055A18BD" w:rsidR="0081274E" w:rsidRPr="005A0981" w:rsidRDefault="0081274E" w:rsidP="00EA60FB">
      <w:pPr>
        <w:jc w:val="center"/>
        <w:rPr>
          <w:rFonts w:ascii="Arial" w:hAnsi="Arial" w:cs="Arial"/>
          <w:b/>
          <w:bCs/>
        </w:rPr>
      </w:pPr>
    </w:p>
    <w:p w14:paraId="5F7A24EB" w14:textId="6BE7244F" w:rsidR="000474D8" w:rsidRPr="005A0981" w:rsidRDefault="000474D8" w:rsidP="00EA60FB">
      <w:pPr>
        <w:jc w:val="center"/>
        <w:rPr>
          <w:rFonts w:ascii="Arial" w:hAnsi="Arial" w:cs="Arial"/>
          <w:b/>
          <w:bCs/>
        </w:rPr>
      </w:pPr>
    </w:p>
    <w:p w14:paraId="1D68DBD8" w14:textId="77777777" w:rsidR="000474D8" w:rsidRPr="005A0981" w:rsidRDefault="000474D8" w:rsidP="00EA60FB">
      <w:pPr>
        <w:jc w:val="center"/>
        <w:rPr>
          <w:rFonts w:ascii="Arial" w:hAnsi="Arial" w:cs="Arial"/>
          <w:b/>
          <w:bCs/>
        </w:rPr>
      </w:pPr>
    </w:p>
    <w:p w14:paraId="298BCC94" w14:textId="77777777" w:rsidR="0081274E" w:rsidRPr="005A0981" w:rsidRDefault="0081274E" w:rsidP="00EA60FB">
      <w:pPr>
        <w:jc w:val="center"/>
        <w:rPr>
          <w:rFonts w:ascii="Arial" w:hAnsi="Arial" w:cs="Arial"/>
          <w:b/>
          <w:bCs/>
          <w:sz w:val="36"/>
          <w:szCs w:val="36"/>
        </w:rPr>
      </w:pPr>
    </w:p>
    <w:p w14:paraId="2F83A2CC" w14:textId="77777777" w:rsidR="0081274E" w:rsidRPr="005A0981" w:rsidRDefault="0081274E" w:rsidP="00EA60FB">
      <w:pPr>
        <w:jc w:val="center"/>
        <w:rPr>
          <w:rFonts w:ascii="Arial" w:hAnsi="Arial" w:cs="Arial"/>
          <w:b/>
          <w:bCs/>
          <w:sz w:val="36"/>
          <w:szCs w:val="36"/>
        </w:rPr>
      </w:pPr>
    </w:p>
    <w:p w14:paraId="436EF3BF" w14:textId="02327A08" w:rsidR="0081274E" w:rsidRPr="005A0981" w:rsidRDefault="00B47CDD" w:rsidP="00EA60FB">
      <w:pPr>
        <w:jc w:val="center"/>
        <w:rPr>
          <w:rFonts w:ascii="Arial" w:hAnsi="Arial" w:cs="Arial"/>
          <w:b/>
          <w:bCs/>
          <w:sz w:val="36"/>
          <w:szCs w:val="36"/>
        </w:rPr>
      </w:pPr>
      <w:r w:rsidRPr="005A0981">
        <w:rPr>
          <w:rFonts w:ascii="Arial" w:hAnsi="Arial" w:cs="Arial"/>
          <w:b/>
          <w:bCs/>
          <w:iCs/>
          <w:sz w:val="36"/>
          <w:szCs w:val="36"/>
        </w:rPr>
        <w:t>Csongrád</w:t>
      </w:r>
      <w:r w:rsidR="00031510" w:rsidRPr="005A0981">
        <w:rPr>
          <w:rFonts w:ascii="Arial" w:hAnsi="Arial" w:cs="Arial"/>
          <w:b/>
          <w:bCs/>
          <w:iCs/>
          <w:sz w:val="36"/>
          <w:szCs w:val="36"/>
        </w:rPr>
        <w:t xml:space="preserve"> </w:t>
      </w:r>
      <w:r w:rsidR="00031510" w:rsidRPr="005A0981">
        <w:rPr>
          <w:rFonts w:ascii="Arial" w:hAnsi="Arial" w:cs="Arial"/>
          <w:b/>
          <w:bCs/>
          <w:sz w:val="36"/>
          <w:szCs w:val="36"/>
        </w:rPr>
        <w:t>Város</w:t>
      </w:r>
      <w:r w:rsidR="000B28DD">
        <w:rPr>
          <w:rFonts w:ascii="Arial" w:hAnsi="Arial" w:cs="Arial"/>
          <w:b/>
          <w:bCs/>
          <w:sz w:val="36"/>
          <w:szCs w:val="36"/>
        </w:rPr>
        <w:t>i Önkormányzat</w:t>
      </w:r>
    </w:p>
    <w:p w14:paraId="4DC5466C" w14:textId="692F83D7" w:rsidR="000474D8" w:rsidRPr="005A0981" w:rsidRDefault="0032040E" w:rsidP="00EA60FB">
      <w:pPr>
        <w:jc w:val="center"/>
        <w:rPr>
          <w:rFonts w:ascii="Arial" w:hAnsi="Arial" w:cs="Arial"/>
          <w:b/>
          <w:bCs/>
          <w:sz w:val="36"/>
          <w:szCs w:val="36"/>
        </w:rPr>
      </w:pPr>
      <w:r w:rsidRPr="005A0981">
        <w:rPr>
          <w:rFonts w:ascii="Arial" w:hAnsi="Arial" w:cs="Arial"/>
          <w:b/>
          <w:bCs/>
          <w:sz w:val="36"/>
          <w:szCs w:val="36"/>
        </w:rPr>
        <w:t>TOP Plusz Városfejlesztési Programterv</w:t>
      </w:r>
    </w:p>
    <w:p w14:paraId="1E9A3BDD" w14:textId="1DF7457C" w:rsidR="00031510" w:rsidRPr="005A0981" w:rsidRDefault="00031510" w:rsidP="00EA60FB">
      <w:pPr>
        <w:jc w:val="center"/>
        <w:rPr>
          <w:rFonts w:ascii="Arial" w:hAnsi="Arial" w:cs="Arial"/>
          <w:b/>
          <w:bCs/>
          <w:sz w:val="36"/>
          <w:szCs w:val="36"/>
        </w:rPr>
      </w:pPr>
      <w:r w:rsidRPr="005A0981">
        <w:rPr>
          <w:rFonts w:ascii="Arial" w:hAnsi="Arial" w:cs="Arial"/>
          <w:b/>
          <w:bCs/>
          <w:sz w:val="36"/>
          <w:szCs w:val="36"/>
        </w:rPr>
        <w:t>2021-2027</w:t>
      </w:r>
    </w:p>
    <w:p w14:paraId="7F676A98" w14:textId="741BAFF6" w:rsidR="00324BD8" w:rsidRPr="005A0981" w:rsidRDefault="00324BD8" w:rsidP="00EA60FB">
      <w:pPr>
        <w:jc w:val="center"/>
        <w:rPr>
          <w:rFonts w:ascii="Arial" w:hAnsi="Arial" w:cs="Arial"/>
          <w:b/>
          <w:bCs/>
          <w:sz w:val="36"/>
          <w:szCs w:val="36"/>
        </w:rPr>
      </w:pP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031510" w:rsidRPr="005A0981" w14:paraId="7D77D7E2" w14:textId="77777777" w:rsidTr="00031510">
        <w:trPr>
          <w:trHeight w:val="269"/>
          <w:jc w:val="center"/>
        </w:trPr>
        <w:tc>
          <w:tcPr>
            <w:tcW w:w="2943" w:type="dxa"/>
          </w:tcPr>
          <w:p w14:paraId="47695CFC" w14:textId="77777777" w:rsidR="00031510" w:rsidRPr="005A0981" w:rsidRDefault="00031510" w:rsidP="00031510">
            <w:pPr>
              <w:pStyle w:val="Tbla-szveg"/>
              <w:jc w:val="left"/>
              <w:rPr>
                <w:rFonts w:cs="Arial"/>
              </w:rPr>
            </w:pPr>
            <w:r w:rsidRPr="005A0981">
              <w:rPr>
                <w:rFonts w:cs="Arial"/>
              </w:rPr>
              <w:t>Cím</w:t>
            </w:r>
          </w:p>
        </w:tc>
        <w:tc>
          <w:tcPr>
            <w:tcW w:w="5103" w:type="dxa"/>
            <w:shd w:val="clear" w:color="auto" w:fill="auto"/>
          </w:tcPr>
          <w:p w14:paraId="302102DE" w14:textId="4799C4E5" w:rsidR="00031510" w:rsidRPr="005A0981" w:rsidRDefault="00A92E4D" w:rsidP="00031510">
            <w:pPr>
              <w:pStyle w:val="Tbla-szveg"/>
              <w:jc w:val="left"/>
              <w:rPr>
                <w:rFonts w:cs="Arial"/>
              </w:rPr>
            </w:pPr>
            <w:r w:rsidRPr="005A0981">
              <w:rPr>
                <w:rFonts w:cs="Arial"/>
                <w:iCs/>
              </w:rPr>
              <w:t>Csongrád</w:t>
            </w:r>
            <w:r w:rsidRPr="005A0981">
              <w:rPr>
                <w:rFonts w:cs="Arial"/>
                <w:i/>
              </w:rPr>
              <w:t xml:space="preserve"> </w:t>
            </w:r>
            <w:r w:rsidR="00031510" w:rsidRPr="005A0981">
              <w:rPr>
                <w:rFonts w:cs="Arial"/>
              </w:rPr>
              <w:t>Város TOP Plusz Városfejlesztési Programterve</w:t>
            </w:r>
          </w:p>
        </w:tc>
      </w:tr>
      <w:tr w:rsidR="00031510" w:rsidRPr="005A0981" w14:paraId="1B505C3D" w14:textId="77777777" w:rsidTr="00031510">
        <w:trPr>
          <w:trHeight w:val="138"/>
          <w:jc w:val="center"/>
        </w:trPr>
        <w:tc>
          <w:tcPr>
            <w:tcW w:w="2943" w:type="dxa"/>
          </w:tcPr>
          <w:p w14:paraId="79A2061D" w14:textId="77777777" w:rsidR="00031510" w:rsidRPr="005A0981" w:rsidRDefault="00031510" w:rsidP="00031510">
            <w:pPr>
              <w:pStyle w:val="Tbla-szveg"/>
              <w:jc w:val="left"/>
              <w:rPr>
                <w:rFonts w:cs="Arial"/>
              </w:rPr>
            </w:pPr>
            <w:r w:rsidRPr="005A0981">
              <w:rPr>
                <w:rFonts w:cs="Arial"/>
              </w:rPr>
              <w:t>Verzió</w:t>
            </w:r>
          </w:p>
        </w:tc>
        <w:tc>
          <w:tcPr>
            <w:tcW w:w="5103" w:type="dxa"/>
            <w:shd w:val="clear" w:color="auto" w:fill="auto"/>
          </w:tcPr>
          <w:p w14:paraId="57D1810B" w14:textId="77777777" w:rsidR="00031510" w:rsidRPr="005A0981" w:rsidRDefault="00031510" w:rsidP="00031510">
            <w:pPr>
              <w:pStyle w:val="Tbla-szveg"/>
              <w:jc w:val="left"/>
              <w:rPr>
                <w:rFonts w:cs="Arial"/>
              </w:rPr>
            </w:pPr>
            <w:r w:rsidRPr="005A0981">
              <w:rPr>
                <w:rFonts w:cs="Arial"/>
              </w:rPr>
              <w:t>1.0</w:t>
            </w:r>
          </w:p>
        </w:tc>
      </w:tr>
      <w:tr w:rsidR="00031510" w:rsidRPr="005A0981" w14:paraId="23065854" w14:textId="77777777" w:rsidTr="00031510">
        <w:trPr>
          <w:jc w:val="center"/>
        </w:trPr>
        <w:tc>
          <w:tcPr>
            <w:tcW w:w="2943" w:type="dxa"/>
          </w:tcPr>
          <w:p w14:paraId="74EF5072" w14:textId="36D69A21" w:rsidR="00031510" w:rsidRPr="005A0981" w:rsidRDefault="00031510" w:rsidP="00031510">
            <w:pPr>
              <w:pStyle w:val="Tbla-szveg"/>
              <w:jc w:val="left"/>
              <w:rPr>
                <w:rFonts w:cs="Arial"/>
              </w:rPr>
            </w:pPr>
            <w:r w:rsidRPr="005A0981">
              <w:rPr>
                <w:rFonts w:cs="Arial"/>
              </w:rPr>
              <w:t>Közgyűlési határozat száma és dátuma</w:t>
            </w:r>
          </w:p>
        </w:tc>
        <w:tc>
          <w:tcPr>
            <w:tcW w:w="5103" w:type="dxa"/>
            <w:shd w:val="clear" w:color="auto" w:fill="auto"/>
          </w:tcPr>
          <w:p w14:paraId="1BEE1FC6" w14:textId="77777777" w:rsidR="00031510" w:rsidRPr="005A0981" w:rsidRDefault="00031510" w:rsidP="00031510">
            <w:pPr>
              <w:pStyle w:val="Tbla-szveg"/>
              <w:jc w:val="left"/>
              <w:rPr>
                <w:rFonts w:cs="Arial"/>
                <w:iCs/>
              </w:rPr>
            </w:pPr>
            <w:r w:rsidRPr="005A0981">
              <w:rPr>
                <w:rFonts w:cs="Arial"/>
                <w:iCs/>
              </w:rPr>
              <w:t>[határozat száma és megnevezése]</w:t>
            </w:r>
          </w:p>
          <w:p w14:paraId="1945BA3C" w14:textId="77777777" w:rsidR="00031510" w:rsidRPr="005A0981" w:rsidRDefault="00031510" w:rsidP="00031510">
            <w:pPr>
              <w:pStyle w:val="Tbla-szveg"/>
              <w:jc w:val="left"/>
              <w:rPr>
                <w:rFonts w:cs="Arial"/>
                <w:iCs/>
              </w:rPr>
            </w:pPr>
            <w:r w:rsidRPr="005A0981">
              <w:rPr>
                <w:rFonts w:cs="Arial"/>
                <w:iCs/>
              </w:rPr>
              <w:t>[határozat megjelenésének dátuma]</w:t>
            </w:r>
          </w:p>
        </w:tc>
      </w:tr>
      <w:tr w:rsidR="00031510" w:rsidRPr="005A0981" w14:paraId="656B1B8A" w14:textId="77777777" w:rsidTr="00031510">
        <w:trPr>
          <w:trHeight w:val="163"/>
          <w:jc w:val="center"/>
        </w:trPr>
        <w:tc>
          <w:tcPr>
            <w:tcW w:w="2943" w:type="dxa"/>
            <w:tcBorders>
              <w:bottom w:val="single" w:sz="4" w:space="0" w:color="auto"/>
            </w:tcBorders>
          </w:tcPr>
          <w:p w14:paraId="5B631585" w14:textId="77777777" w:rsidR="00031510" w:rsidRPr="005A0981" w:rsidRDefault="00031510" w:rsidP="00031510">
            <w:pPr>
              <w:pStyle w:val="Tbla-szveg"/>
              <w:jc w:val="left"/>
              <w:rPr>
                <w:rFonts w:cs="Arial"/>
              </w:rPr>
            </w:pPr>
            <w:r w:rsidRPr="005A0981">
              <w:rPr>
                <w:rFonts w:cs="Arial"/>
              </w:rPr>
              <w:t>Finanszírozó operatív program:</w:t>
            </w:r>
          </w:p>
        </w:tc>
        <w:tc>
          <w:tcPr>
            <w:tcW w:w="5103" w:type="dxa"/>
            <w:tcBorders>
              <w:bottom w:val="single" w:sz="4" w:space="0" w:color="auto"/>
            </w:tcBorders>
            <w:shd w:val="clear" w:color="auto" w:fill="auto"/>
          </w:tcPr>
          <w:p w14:paraId="033D657D" w14:textId="77777777" w:rsidR="00031510" w:rsidRPr="005A0981" w:rsidRDefault="00031510" w:rsidP="00031510">
            <w:pPr>
              <w:pStyle w:val="Tbla-szveg"/>
              <w:jc w:val="left"/>
              <w:rPr>
                <w:rFonts w:cs="Arial"/>
              </w:rPr>
            </w:pPr>
            <w:r w:rsidRPr="005A0981">
              <w:rPr>
                <w:rFonts w:cs="Arial"/>
              </w:rPr>
              <w:t>Terület- és Településfejlesztési Operatív Program Plusz (TOP_Plusz)</w:t>
            </w:r>
          </w:p>
        </w:tc>
      </w:tr>
      <w:tr w:rsidR="00031510" w:rsidRPr="005A0981" w14:paraId="326F7F92" w14:textId="77777777" w:rsidTr="00031510">
        <w:trPr>
          <w:trHeight w:val="163"/>
          <w:jc w:val="center"/>
        </w:trPr>
        <w:tc>
          <w:tcPr>
            <w:tcW w:w="2943" w:type="dxa"/>
            <w:tcBorders>
              <w:bottom w:val="single" w:sz="4" w:space="0" w:color="auto"/>
            </w:tcBorders>
          </w:tcPr>
          <w:p w14:paraId="590C60A4" w14:textId="77777777" w:rsidR="00031510" w:rsidRPr="005A0981" w:rsidRDefault="00031510" w:rsidP="00031510">
            <w:pPr>
              <w:pStyle w:val="Tbla-szveg"/>
              <w:jc w:val="left"/>
              <w:rPr>
                <w:rFonts w:cs="Arial"/>
              </w:rPr>
            </w:pPr>
            <w:r w:rsidRPr="005A0981">
              <w:rPr>
                <w:rFonts w:cs="Arial"/>
              </w:rPr>
              <w:t>Érintett földrajzi terület:</w:t>
            </w:r>
          </w:p>
        </w:tc>
        <w:tc>
          <w:tcPr>
            <w:tcW w:w="5103" w:type="dxa"/>
            <w:tcBorders>
              <w:bottom w:val="single" w:sz="4" w:space="0" w:color="auto"/>
            </w:tcBorders>
            <w:shd w:val="clear" w:color="auto" w:fill="auto"/>
          </w:tcPr>
          <w:p w14:paraId="4AE44673" w14:textId="5624C7A5" w:rsidR="00031510" w:rsidRPr="005A0981" w:rsidRDefault="00A92E4D" w:rsidP="00031510">
            <w:pPr>
              <w:pStyle w:val="Tbla-szveg"/>
              <w:jc w:val="left"/>
              <w:rPr>
                <w:rFonts w:cs="Arial"/>
                <w:iCs/>
              </w:rPr>
            </w:pPr>
            <w:r w:rsidRPr="005A0981">
              <w:rPr>
                <w:rFonts w:cs="Arial"/>
                <w:iCs/>
              </w:rPr>
              <w:t>Csongrád</w:t>
            </w:r>
            <w:r w:rsidR="00031510" w:rsidRPr="005A0981">
              <w:rPr>
                <w:rFonts w:cs="Arial"/>
                <w:iCs/>
              </w:rPr>
              <w:t xml:space="preserve"> </w:t>
            </w:r>
          </w:p>
        </w:tc>
      </w:tr>
      <w:tr w:rsidR="00031510" w:rsidRPr="005A0981" w14:paraId="224F52D0" w14:textId="77777777" w:rsidTr="00031510">
        <w:trPr>
          <w:trHeight w:val="163"/>
          <w:jc w:val="center"/>
        </w:trPr>
        <w:tc>
          <w:tcPr>
            <w:tcW w:w="2943" w:type="dxa"/>
            <w:tcBorders>
              <w:left w:val="nil"/>
              <w:right w:val="nil"/>
            </w:tcBorders>
          </w:tcPr>
          <w:p w14:paraId="7A7DDD0D" w14:textId="77777777" w:rsidR="00031510" w:rsidRPr="005A0981" w:rsidRDefault="00031510" w:rsidP="00031510">
            <w:pPr>
              <w:pStyle w:val="Tbla-szveg"/>
              <w:jc w:val="left"/>
              <w:rPr>
                <w:rFonts w:cs="Arial"/>
              </w:rPr>
            </w:pPr>
          </w:p>
        </w:tc>
        <w:tc>
          <w:tcPr>
            <w:tcW w:w="5103" w:type="dxa"/>
            <w:tcBorders>
              <w:left w:val="nil"/>
              <w:right w:val="nil"/>
            </w:tcBorders>
            <w:shd w:val="clear" w:color="auto" w:fill="auto"/>
          </w:tcPr>
          <w:p w14:paraId="499633D5" w14:textId="77777777" w:rsidR="00031510" w:rsidRPr="005A0981" w:rsidRDefault="00031510" w:rsidP="00031510">
            <w:pPr>
              <w:pStyle w:val="Tbla-szveg"/>
              <w:jc w:val="left"/>
              <w:rPr>
                <w:rFonts w:cs="Arial"/>
              </w:rPr>
            </w:pPr>
          </w:p>
        </w:tc>
      </w:tr>
      <w:tr w:rsidR="00031510" w:rsidRPr="005A0981" w14:paraId="09A90A8A" w14:textId="77777777" w:rsidTr="00031510">
        <w:trPr>
          <w:trHeight w:val="163"/>
          <w:jc w:val="center"/>
        </w:trPr>
        <w:tc>
          <w:tcPr>
            <w:tcW w:w="2943" w:type="dxa"/>
          </w:tcPr>
          <w:p w14:paraId="5828C6A2" w14:textId="42B7B478" w:rsidR="00031510" w:rsidRPr="005A0981" w:rsidRDefault="0064053B" w:rsidP="00031510">
            <w:pPr>
              <w:pStyle w:val="Tbla-szveg"/>
              <w:jc w:val="left"/>
              <w:rPr>
                <w:rFonts w:cs="Arial"/>
              </w:rPr>
            </w:pPr>
            <w:r w:rsidRPr="005A0981">
              <w:rPr>
                <w:rFonts w:cs="Arial"/>
              </w:rPr>
              <w:t>FV</w:t>
            </w:r>
            <w:r w:rsidR="00031510" w:rsidRPr="005A0981">
              <w:rPr>
                <w:rFonts w:cs="Arial"/>
              </w:rPr>
              <w:t>S felelős szervezet:</w:t>
            </w:r>
          </w:p>
        </w:tc>
        <w:tc>
          <w:tcPr>
            <w:tcW w:w="5103" w:type="dxa"/>
            <w:shd w:val="clear" w:color="auto" w:fill="auto"/>
          </w:tcPr>
          <w:p w14:paraId="2F592339" w14:textId="3B78C1AE" w:rsidR="00031510" w:rsidRPr="005A0981" w:rsidRDefault="00A92E4D" w:rsidP="00031510">
            <w:pPr>
              <w:pStyle w:val="Tbla-szveg"/>
              <w:jc w:val="left"/>
              <w:rPr>
                <w:rFonts w:cs="Arial"/>
              </w:rPr>
            </w:pPr>
            <w:r w:rsidRPr="005C34F5">
              <w:rPr>
                <w:rFonts w:cs="Arial"/>
                <w:iCs/>
              </w:rPr>
              <w:t>Csongrád</w:t>
            </w:r>
            <w:r w:rsidR="00031510" w:rsidRPr="005A0981">
              <w:rPr>
                <w:rFonts w:cs="Arial"/>
              </w:rPr>
              <w:t xml:space="preserve"> Város</w:t>
            </w:r>
            <w:r w:rsidR="005C34F5">
              <w:rPr>
                <w:rFonts w:cs="Arial"/>
              </w:rPr>
              <w:t>i</w:t>
            </w:r>
            <w:r w:rsidR="00031510" w:rsidRPr="005A0981">
              <w:rPr>
                <w:rFonts w:cs="Arial"/>
              </w:rPr>
              <w:t xml:space="preserve"> Önkormányzat</w:t>
            </w:r>
          </w:p>
        </w:tc>
      </w:tr>
      <w:tr w:rsidR="00031510" w:rsidRPr="005A0981" w14:paraId="045A273D" w14:textId="77777777" w:rsidTr="00031510">
        <w:trPr>
          <w:trHeight w:val="163"/>
          <w:jc w:val="center"/>
        </w:trPr>
        <w:tc>
          <w:tcPr>
            <w:tcW w:w="2943" w:type="dxa"/>
          </w:tcPr>
          <w:p w14:paraId="350618E4" w14:textId="58933789" w:rsidR="00031510" w:rsidRPr="005A0981" w:rsidRDefault="0064053B" w:rsidP="00031510">
            <w:pPr>
              <w:pStyle w:val="Tbla-szveg"/>
              <w:jc w:val="left"/>
              <w:rPr>
                <w:rFonts w:cs="Arial"/>
              </w:rPr>
            </w:pPr>
            <w:r w:rsidRPr="005A0981">
              <w:rPr>
                <w:rFonts w:cs="Arial"/>
              </w:rPr>
              <w:t>FV</w:t>
            </w:r>
            <w:r w:rsidR="00031510" w:rsidRPr="005A0981">
              <w:rPr>
                <w:rFonts w:cs="Arial"/>
              </w:rPr>
              <w:t>S felelős szervezet kapcsolattartó:</w:t>
            </w:r>
          </w:p>
        </w:tc>
        <w:tc>
          <w:tcPr>
            <w:tcW w:w="5103" w:type="dxa"/>
            <w:shd w:val="clear" w:color="auto" w:fill="auto"/>
          </w:tcPr>
          <w:p w14:paraId="45F5A49D" w14:textId="2213CA2B" w:rsidR="00031510" w:rsidRPr="005A0981" w:rsidRDefault="00C75B3B" w:rsidP="00031510">
            <w:pPr>
              <w:pStyle w:val="Tbla-szveg"/>
              <w:jc w:val="left"/>
              <w:rPr>
                <w:rFonts w:cs="Arial"/>
                <w:iCs/>
              </w:rPr>
            </w:pPr>
            <w:r>
              <w:rPr>
                <w:rFonts w:cs="Arial"/>
                <w:iCs/>
              </w:rPr>
              <w:t>Bedő Tamás, polgármester</w:t>
            </w:r>
          </w:p>
          <w:p w14:paraId="7BB9074E" w14:textId="4E7B0D8A" w:rsidR="00031510" w:rsidRPr="005A0981" w:rsidRDefault="00C20223" w:rsidP="00031510">
            <w:pPr>
              <w:pStyle w:val="Tbla-szveg"/>
              <w:jc w:val="left"/>
              <w:rPr>
                <w:rFonts w:cs="Arial"/>
                <w:iCs/>
              </w:rPr>
            </w:pPr>
            <w:hyperlink r:id="rId8" w:history="1">
              <w:r w:rsidR="00C75B3B" w:rsidRPr="00C75B3B">
                <w:rPr>
                  <w:rStyle w:val="Hiperhivatkozs"/>
                  <w:rFonts w:cs="Arial"/>
                  <w:iCs/>
                </w:rPr>
                <w:t>csongrad@csongrad.hu</w:t>
              </w:r>
            </w:hyperlink>
            <w:r w:rsidR="00C75B3B">
              <w:rPr>
                <w:rFonts w:cs="Arial"/>
                <w:iCs/>
              </w:rPr>
              <w:t>, 63/571-151</w:t>
            </w:r>
          </w:p>
        </w:tc>
      </w:tr>
      <w:tr w:rsidR="00031510" w:rsidRPr="005A0981" w14:paraId="77694E58" w14:textId="77777777" w:rsidTr="00031510">
        <w:trPr>
          <w:trHeight w:val="163"/>
          <w:jc w:val="center"/>
        </w:trPr>
        <w:tc>
          <w:tcPr>
            <w:tcW w:w="2943" w:type="dxa"/>
          </w:tcPr>
          <w:p w14:paraId="119FF1DB" w14:textId="31A75E25" w:rsidR="00031510" w:rsidRPr="005A0981" w:rsidRDefault="0064053B" w:rsidP="00031510">
            <w:pPr>
              <w:pStyle w:val="Tbla-szveg"/>
              <w:jc w:val="left"/>
              <w:rPr>
                <w:rFonts w:cs="Arial"/>
              </w:rPr>
            </w:pPr>
            <w:r w:rsidRPr="005A0981">
              <w:rPr>
                <w:rFonts w:cs="Arial"/>
              </w:rPr>
              <w:t>FV</w:t>
            </w:r>
            <w:r w:rsidR="00031510" w:rsidRPr="005A0981">
              <w:rPr>
                <w:rFonts w:cs="Arial"/>
              </w:rPr>
              <w:t>S felelős szervezet címe:</w:t>
            </w:r>
          </w:p>
        </w:tc>
        <w:tc>
          <w:tcPr>
            <w:tcW w:w="5103" w:type="dxa"/>
            <w:shd w:val="clear" w:color="auto" w:fill="auto"/>
          </w:tcPr>
          <w:p w14:paraId="400E15DB" w14:textId="66460F5F" w:rsidR="00031510" w:rsidRPr="005A0981" w:rsidRDefault="00C75B3B" w:rsidP="00031510">
            <w:pPr>
              <w:pStyle w:val="Tbla-szveg"/>
              <w:jc w:val="left"/>
              <w:rPr>
                <w:rFonts w:cs="Arial"/>
                <w:iCs/>
              </w:rPr>
            </w:pPr>
            <w:r>
              <w:rPr>
                <w:rFonts w:cs="Arial"/>
                <w:iCs/>
              </w:rPr>
              <w:t xml:space="preserve">6640 Csongrád, Kossuth tér 7. </w:t>
            </w:r>
          </w:p>
        </w:tc>
      </w:tr>
    </w:tbl>
    <w:p w14:paraId="0629981F" w14:textId="664ABBDF" w:rsidR="00031510" w:rsidRPr="005A0981" w:rsidRDefault="00B47CDD" w:rsidP="00EF5987">
      <w:pPr>
        <w:spacing w:before="480"/>
        <w:jc w:val="center"/>
        <w:rPr>
          <w:rFonts w:ascii="Arial" w:hAnsi="Arial" w:cs="Arial"/>
          <w:b/>
        </w:rPr>
      </w:pPr>
      <w:r w:rsidRPr="005A0981">
        <w:rPr>
          <w:rFonts w:ascii="Arial" w:hAnsi="Arial" w:cs="Arial"/>
          <w:b/>
        </w:rPr>
        <w:t>Csongrád</w:t>
      </w:r>
      <w:r w:rsidR="00031510" w:rsidRPr="005A0981">
        <w:rPr>
          <w:rFonts w:ascii="Arial" w:hAnsi="Arial" w:cs="Arial"/>
          <w:b/>
        </w:rPr>
        <w:t>, 202</w:t>
      </w:r>
      <w:r w:rsidR="00547B0C">
        <w:rPr>
          <w:rFonts w:ascii="Arial" w:hAnsi="Arial" w:cs="Arial"/>
          <w:b/>
        </w:rPr>
        <w:t>2</w:t>
      </w:r>
      <w:r w:rsidR="00031510" w:rsidRPr="005A0981">
        <w:rPr>
          <w:rFonts w:ascii="Arial" w:hAnsi="Arial" w:cs="Arial"/>
          <w:b/>
        </w:rPr>
        <w:t xml:space="preserve">. </w:t>
      </w:r>
    </w:p>
    <w:p w14:paraId="4FF50A39" w14:textId="232F7575" w:rsidR="000474D8" w:rsidRPr="005A0981" w:rsidRDefault="000474D8" w:rsidP="00EA60FB">
      <w:pPr>
        <w:jc w:val="center"/>
        <w:rPr>
          <w:rFonts w:ascii="Arial" w:hAnsi="Arial" w:cs="Arial"/>
          <w:b/>
          <w:bCs/>
        </w:rPr>
      </w:pPr>
    </w:p>
    <w:p w14:paraId="0D0A57BD" w14:textId="60D49F90" w:rsidR="000474D8" w:rsidRPr="005A0981" w:rsidRDefault="000474D8" w:rsidP="00EA60FB">
      <w:pPr>
        <w:jc w:val="center"/>
        <w:rPr>
          <w:rFonts w:ascii="Arial" w:hAnsi="Arial" w:cs="Arial"/>
          <w:b/>
          <w:bCs/>
        </w:rPr>
      </w:pPr>
    </w:p>
    <w:p w14:paraId="44831AA9" w14:textId="6DC90831" w:rsidR="000474D8" w:rsidRPr="005A0981" w:rsidRDefault="000474D8" w:rsidP="00EA60FB">
      <w:pPr>
        <w:jc w:val="center"/>
        <w:rPr>
          <w:rFonts w:ascii="Arial" w:hAnsi="Arial" w:cs="Arial"/>
          <w:b/>
          <w:bCs/>
        </w:rPr>
      </w:pPr>
    </w:p>
    <w:p w14:paraId="05CA46FF" w14:textId="77777777" w:rsidR="00567C56" w:rsidRPr="005A0981" w:rsidRDefault="00567C56">
      <w:pPr>
        <w:rPr>
          <w:rFonts w:ascii="Arial" w:hAnsi="Arial" w:cs="Arial"/>
          <w:b/>
          <w:bCs/>
        </w:rPr>
        <w:sectPr w:rsidR="00567C56" w:rsidRPr="005A0981" w:rsidSect="009B6CD6">
          <w:footerReference w:type="default" r:id="rId9"/>
          <w:headerReference w:type="first" r:id="rId10"/>
          <w:pgSz w:w="11906" w:h="16838"/>
          <w:pgMar w:top="1418" w:right="1418" w:bottom="1418" w:left="1418" w:header="709" w:footer="709" w:gutter="0"/>
          <w:cols w:space="708"/>
          <w:titlePg/>
          <w:docGrid w:linePitch="360"/>
        </w:sectPr>
      </w:pPr>
    </w:p>
    <w:p w14:paraId="49595B77" w14:textId="77777777" w:rsidR="007C17D1" w:rsidRPr="00345FC6" w:rsidRDefault="007C17D1" w:rsidP="00345FC6">
      <w:pPr>
        <w:pStyle w:val="Cmsor1"/>
        <w:numPr>
          <w:ilvl w:val="0"/>
          <w:numId w:val="0"/>
        </w:numPr>
        <w:ind w:left="432" w:hanging="432"/>
        <w:rPr>
          <w:rFonts w:ascii="Arial" w:hAnsi="Arial" w:cs="Arial"/>
        </w:rPr>
      </w:pPr>
      <w:r w:rsidRPr="00345FC6">
        <w:rPr>
          <w:rFonts w:ascii="Arial" w:hAnsi="Arial" w:cs="Arial"/>
        </w:rPr>
        <w:lastRenderedPageBreak/>
        <w:t xml:space="preserve">Tartalomjegyzék </w:t>
      </w:r>
    </w:p>
    <w:p w14:paraId="76221A3F" w14:textId="77777777" w:rsidR="007C17D1" w:rsidRPr="005A0981" w:rsidRDefault="007C17D1">
      <w:pPr>
        <w:rPr>
          <w:rFonts w:ascii="Arial" w:hAnsi="Arial" w:cs="Arial"/>
        </w:rPr>
      </w:pPr>
    </w:p>
    <w:p w14:paraId="79C8AACD" w14:textId="6571A702" w:rsidR="00D41710" w:rsidRDefault="0081274E" w:rsidP="00640D70">
      <w:pPr>
        <w:pStyle w:val="TJ1"/>
        <w:rPr>
          <w:rFonts w:eastAsiaTheme="minorEastAsia"/>
          <w:noProof/>
          <w:lang w:eastAsia="hu-HU"/>
        </w:rPr>
      </w:pPr>
      <w:r w:rsidRPr="005A0981">
        <w:rPr>
          <w:rFonts w:ascii="Arial" w:hAnsi="Arial" w:cs="Arial"/>
        </w:rPr>
        <w:fldChar w:fldCharType="begin"/>
      </w:r>
      <w:r w:rsidRPr="005A0981">
        <w:rPr>
          <w:rFonts w:ascii="Arial" w:hAnsi="Arial" w:cs="Arial"/>
        </w:rPr>
        <w:instrText xml:space="preserve"> TOC \o "1-4" \h \z \u </w:instrText>
      </w:r>
      <w:r w:rsidRPr="005A0981">
        <w:rPr>
          <w:rFonts w:ascii="Arial" w:hAnsi="Arial" w:cs="Arial"/>
        </w:rPr>
        <w:fldChar w:fldCharType="separate"/>
      </w:r>
      <w:hyperlink w:anchor="_Toc99372325" w:history="1">
        <w:r w:rsidR="00D41710" w:rsidRPr="0042423E">
          <w:rPr>
            <w:rStyle w:val="Hiperhivatkozs"/>
            <w:rFonts w:ascii="Arial" w:hAnsi="Arial" w:cs="Arial"/>
            <w:noProof/>
          </w:rPr>
          <w:t>Táblázatok jegyzéke</w:t>
        </w:r>
        <w:r w:rsidR="00D41710">
          <w:rPr>
            <w:noProof/>
            <w:webHidden/>
          </w:rPr>
          <w:tab/>
        </w:r>
        <w:r w:rsidR="00D41710">
          <w:rPr>
            <w:noProof/>
            <w:webHidden/>
          </w:rPr>
          <w:fldChar w:fldCharType="begin"/>
        </w:r>
        <w:r w:rsidR="00D41710">
          <w:rPr>
            <w:noProof/>
            <w:webHidden/>
          </w:rPr>
          <w:instrText xml:space="preserve"> PAGEREF _Toc99372325 \h </w:instrText>
        </w:r>
        <w:r w:rsidR="00D41710">
          <w:rPr>
            <w:noProof/>
            <w:webHidden/>
          </w:rPr>
        </w:r>
        <w:r w:rsidR="00D41710">
          <w:rPr>
            <w:noProof/>
            <w:webHidden/>
          </w:rPr>
          <w:fldChar w:fldCharType="separate"/>
        </w:r>
        <w:r w:rsidR="00C20223">
          <w:rPr>
            <w:noProof/>
            <w:webHidden/>
          </w:rPr>
          <w:t>2</w:t>
        </w:r>
        <w:r w:rsidR="00D41710">
          <w:rPr>
            <w:noProof/>
            <w:webHidden/>
          </w:rPr>
          <w:fldChar w:fldCharType="end"/>
        </w:r>
      </w:hyperlink>
    </w:p>
    <w:p w14:paraId="224D8252" w14:textId="42476DEC" w:rsidR="00D41710" w:rsidRDefault="00C20223" w:rsidP="00640D70">
      <w:pPr>
        <w:pStyle w:val="TJ1"/>
        <w:rPr>
          <w:rFonts w:eastAsiaTheme="minorEastAsia"/>
          <w:noProof/>
          <w:lang w:eastAsia="hu-HU"/>
        </w:rPr>
      </w:pPr>
      <w:hyperlink w:anchor="_Toc99372326" w:history="1">
        <w:r w:rsidR="00D41710" w:rsidRPr="0042423E">
          <w:rPr>
            <w:rStyle w:val="Hiperhivatkozs"/>
            <w:rFonts w:ascii="Arial" w:hAnsi="Arial" w:cs="Arial"/>
            <w:noProof/>
          </w:rPr>
          <w:t>Bevezető</w:t>
        </w:r>
        <w:r w:rsidR="00D41710">
          <w:rPr>
            <w:noProof/>
            <w:webHidden/>
          </w:rPr>
          <w:tab/>
        </w:r>
        <w:r w:rsidR="00D41710">
          <w:rPr>
            <w:noProof/>
            <w:webHidden/>
          </w:rPr>
          <w:fldChar w:fldCharType="begin"/>
        </w:r>
        <w:r w:rsidR="00D41710">
          <w:rPr>
            <w:noProof/>
            <w:webHidden/>
          </w:rPr>
          <w:instrText xml:space="preserve"> PAGEREF _Toc99372326 \h </w:instrText>
        </w:r>
        <w:r w:rsidR="00D41710">
          <w:rPr>
            <w:noProof/>
            <w:webHidden/>
          </w:rPr>
        </w:r>
        <w:r w:rsidR="00D41710">
          <w:rPr>
            <w:noProof/>
            <w:webHidden/>
          </w:rPr>
          <w:fldChar w:fldCharType="separate"/>
        </w:r>
        <w:r>
          <w:rPr>
            <w:noProof/>
            <w:webHidden/>
          </w:rPr>
          <w:t>3</w:t>
        </w:r>
        <w:r w:rsidR="00D41710">
          <w:rPr>
            <w:noProof/>
            <w:webHidden/>
          </w:rPr>
          <w:fldChar w:fldCharType="end"/>
        </w:r>
      </w:hyperlink>
    </w:p>
    <w:p w14:paraId="128D4368" w14:textId="3C6CC86E" w:rsidR="00D41710" w:rsidRDefault="00C20223" w:rsidP="00640D70">
      <w:pPr>
        <w:pStyle w:val="TJ1"/>
        <w:rPr>
          <w:rFonts w:eastAsiaTheme="minorEastAsia"/>
          <w:noProof/>
          <w:lang w:eastAsia="hu-HU"/>
        </w:rPr>
      </w:pPr>
      <w:hyperlink w:anchor="_Toc99372327" w:history="1">
        <w:r w:rsidR="00D41710" w:rsidRPr="0042423E">
          <w:rPr>
            <w:rStyle w:val="Hiperhivatkozs"/>
            <w:rFonts w:ascii="Arial" w:hAnsi="Arial" w:cs="Arial"/>
            <w:noProof/>
          </w:rPr>
          <w:t>1.</w:t>
        </w:r>
        <w:r w:rsidR="00D41710">
          <w:rPr>
            <w:rFonts w:eastAsiaTheme="minorEastAsia"/>
            <w:noProof/>
            <w:lang w:eastAsia="hu-HU"/>
          </w:rPr>
          <w:tab/>
        </w:r>
        <w:r w:rsidR="00D41710" w:rsidRPr="0042423E">
          <w:rPr>
            <w:rStyle w:val="Hiperhivatkozs"/>
            <w:rFonts w:ascii="Arial" w:hAnsi="Arial" w:cs="Arial"/>
            <w:noProof/>
          </w:rPr>
          <w:t>Stratégiai beágyazottság</w:t>
        </w:r>
        <w:r w:rsidR="00D41710">
          <w:rPr>
            <w:noProof/>
            <w:webHidden/>
          </w:rPr>
          <w:tab/>
        </w:r>
        <w:r w:rsidR="00D41710">
          <w:rPr>
            <w:noProof/>
            <w:webHidden/>
          </w:rPr>
          <w:fldChar w:fldCharType="begin"/>
        </w:r>
        <w:r w:rsidR="00D41710">
          <w:rPr>
            <w:noProof/>
            <w:webHidden/>
          </w:rPr>
          <w:instrText xml:space="preserve"> PAGEREF _Toc99372327 \h </w:instrText>
        </w:r>
        <w:r w:rsidR="00D41710">
          <w:rPr>
            <w:noProof/>
            <w:webHidden/>
          </w:rPr>
        </w:r>
        <w:r w:rsidR="00D41710">
          <w:rPr>
            <w:noProof/>
            <w:webHidden/>
          </w:rPr>
          <w:fldChar w:fldCharType="separate"/>
        </w:r>
        <w:r>
          <w:rPr>
            <w:noProof/>
            <w:webHidden/>
          </w:rPr>
          <w:t>3</w:t>
        </w:r>
        <w:r w:rsidR="00D41710">
          <w:rPr>
            <w:noProof/>
            <w:webHidden/>
          </w:rPr>
          <w:fldChar w:fldCharType="end"/>
        </w:r>
      </w:hyperlink>
    </w:p>
    <w:p w14:paraId="505FA86C" w14:textId="455AB77C" w:rsidR="00D41710" w:rsidRDefault="00C20223" w:rsidP="00640D70">
      <w:pPr>
        <w:pStyle w:val="TJ1"/>
        <w:rPr>
          <w:rFonts w:eastAsiaTheme="minorEastAsia"/>
          <w:noProof/>
          <w:lang w:eastAsia="hu-HU"/>
        </w:rPr>
      </w:pPr>
      <w:hyperlink w:anchor="_Toc99372328" w:history="1">
        <w:r w:rsidR="00D41710" w:rsidRPr="0042423E">
          <w:rPr>
            <w:rStyle w:val="Hiperhivatkozs"/>
            <w:rFonts w:ascii="Arial" w:hAnsi="Arial" w:cs="Arial"/>
            <w:noProof/>
          </w:rPr>
          <w:t>2.</w:t>
        </w:r>
        <w:r w:rsidR="00D41710">
          <w:rPr>
            <w:rFonts w:eastAsiaTheme="minorEastAsia"/>
            <w:noProof/>
            <w:lang w:eastAsia="hu-HU"/>
          </w:rPr>
          <w:tab/>
        </w:r>
        <w:r w:rsidR="00D41710" w:rsidRPr="0042423E">
          <w:rPr>
            <w:rStyle w:val="Hiperhivatkozs"/>
            <w:rFonts w:ascii="Arial" w:hAnsi="Arial" w:cs="Arial"/>
            <w:noProof/>
          </w:rPr>
          <w:t>A beruházások, akciók összesítő bemutatása</w:t>
        </w:r>
        <w:r w:rsidR="00D41710">
          <w:rPr>
            <w:noProof/>
            <w:webHidden/>
          </w:rPr>
          <w:tab/>
        </w:r>
        <w:r w:rsidR="00D41710">
          <w:rPr>
            <w:noProof/>
            <w:webHidden/>
          </w:rPr>
          <w:fldChar w:fldCharType="begin"/>
        </w:r>
        <w:r w:rsidR="00D41710">
          <w:rPr>
            <w:noProof/>
            <w:webHidden/>
          </w:rPr>
          <w:instrText xml:space="preserve"> PAGEREF _Toc99372328 \h </w:instrText>
        </w:r>
        <w:r w:rsidR="00D41710">
          <w:rPr>
            <w:noProof/>
            <w:webHidden/>
          </w:rPr>
        </w:r>
        <w:r w:rsidR="00D41710">
          <w:rPr>
            <w:noProof/>
            <w:webHidden/>
          </w:rPr>
          <w:fldChar w:fldCharType="separate"/>
        </w:r>
        <w:r>
          <w:rPr>
            <w:noProof/>
            <w:webHidden/>
          </w:rPr>
          <w:t>4</w:t>
        </w:r>
        <w:r w:rsidR="00D41710">
          <w:rPr>
            <w:noProof/>
            <w:webHidden/>
          </w:rPr>
          <w:fldChar w:fldCharType="end"/>
        </w:r>
      </w:hyperlink>
    </w:p>
    <w:p w14:paraId="00CD278E" w14:textId="17424FA1" w:rsidR="00D41710" w:rsidRDefault="00C20223" w:rsidP="00640D70">
      <w:pPr>
        <w:pStyle w:val="TJ1"/>
        <w:rPr>
          <w:rFonts w:eastAsiaTheme="minorEastAsia"/>
          <w:noProof/>
          <w:lang w:eastAsia="hu-HU"/>
        </w:rPr>
      </w:pPr>
      <w:hyperlink w:anchor="_Toc99372329" w:history="1">
        <w:r w:rsidR="00D41710" w:rsidRPr="0042423E">
          <w:rPr>
            <w:rStyle w:val="Hiperhivatkozs"/>
            <w:rFonts w:ascii="Arial" w:hAnsi="Arial" w:cs="Arial"/>
            <w:noProof/>
          </w:rPr>
          <w:t>3.</w:t>
        </w:r>
        <w:r w:rsidR="00D41710">
          <w:rPr>
            <w:rFonts w:eastAsiaTheme="minorEastAsia"/>
            <w:noProof/>
            <w:lang w:eastAsia="hu-HU"/>
          </w:rPr>
          <w:tab/>
        </w:r>
        <w:r w:rsidR="00D41710" w:rsidRPr="0042423E">
          <w:rPr>
            <w:rStyle w:val="Hiperhivatkozs"/>
            <w:rFonts w:ascii="Arial" w:hAnsi="Arial" w:cs="Arial"/>
            <w:noProof/>
          </w:rPr>
          <w:t>Konkrét beruházások</w:t>
        </w:r>
        <w:r w:rsidR="00D41710">
          <w:rPr>
            <w:noProof/>
            <w:webHidden/>
          </w:rPr>
          <w:tab/>
        </w:r>
        <w:r w:rsidR="00D41710">
          <w:rPr>
            <w:noProof/>
            <w:webHidden/>
          </w:rPr>
          <w:fldChar w:fldCharType="begin"/>
        </w:r>
        <w:r w:rsidR="00D41710">
          <w:rPr>
            <w:noProof/>
            <w:webHidden/>
          </w:rPr>
          <w:instrText xml:space="preserve"> PAGEREF _Toc99372329 \h </w:instrText>
        </w:r>
        <w:r w:rsidR="00D41710">
          <w:rPr>
            <w:noProof/>
            <w:webHidden/>
          </w:rPr>
        </w:r>
        <w:r w:rsidR="00D41710">
          <w:rPr>
            <w:noProof/>
            <w:webHidden/>
          </w:rPr>
          <w:fldChar w:fldCharType="separate"/>
        </w:r>
        <w:r>
          <w:rPr>
            <w:noProof/>
            <w:webHidden/>
          </w:rPr>
          <w:t>7</w:t>
        </w:r>
        <w:r w:rsidR="00D41710">
          <w:rPr>
            <w:noProof/>
            <w:webHidden/>
          </w:rPr>
          <w:fldChar w:fldCharType="end"/>
        </w:r>
      </w:hyperlink>
    </w:p>
    <w:p w14:paraId="597330C6" w14:textId="65F5975F" w:rsidR="00D41710" w:rsidRDefault="00C20223" w:rsidP="00640D70">
      <w:pPr>
        <w:pStyle w:val="TJ1"/>
        <w:rPr>
          <w:rFonts w:eastAsiaTheme="minorEastAsia"/>
          <w:noProof/>
          <w:lang w:eastAsia="hu-HU"/>
        </w:rPr>
      </w:pPr>
      <w:r>
        <w:rPr>
          <w:rStyle w:val="Hiperhivatkozs"/>
          <w:rFonts w:ascii="Arial" w:hAnsi="Arial" w:cs="Arial"/>
          <w:noProof/>
        </w:rPr>
        <w:fldChar w:fldCharType="begin"/>
      </w:r>
      <w:r>
        <w:rPr>
          <w:rStyle w:val="Hiperhivatkozs"/>
          <w:rFonts w:ascii="Arial" w:hAnsi="Arial" w:cs="Arial"/>
          <w:noProof/>
        </w:rPr>
        <w:instrText xml:space="preserve"> HYPERLINK \l "_Toc99372330" </w:instrText>
      </w:r>
      <w:r>
        <w:rPr>
          <w:rStyle w:val="Hiperhivatkozs"/>
          <w:rFonts w:ascii="Arial" w:hAnsi="Arial" w:cs="Arial"/>
          <w:noProof/>
        </w:rPr>
        <w:fldChar w:fldCharType="separate"/>
      </w:r>
      <w:r w:rsidR="00D41710" w:rsidRPr="0042423E">
        <w:rPr>
          <w:rStyle w:val="Hiperhivatkozs"/>
          <w:rFonts w:ascii="Arial" w:hAnsi="Arial" w:cs="Arial"/>
          <w:noProof/>
        </w:rPr>
        <w:t>4.</w:t>
      </w:r>
      <w:r w:rsidR="00D41710">
        <w:rPr>
          <w:rFonts w:eastAsiaTheme="minorEastAsia"/>
          <w:noProof/>
          <w:lang w:eastAsia="hu-HU"/>
        </w:rPr>
        <w:tab/>
      </w:r>
      <w:r w:rsidR="00D41710" w:rsidRPr="0042423E">
        <w:rPr>
          <w:rStyle w:val="Hiperhivatkozs"/>
          <w:rFonts w:ascii="Arial" w:hAnsi="Arial" w:cs="Arial"/>
          <w:noProof/>
        </w:rPr>
        <w:t>Ütemezés</w:t>
      </w:r>
      <w:r w:rsidR="00D41710">
        <w:rPr>
          <w:noProof/>
          <w:webHidden/>
        </w:rPr>
        <w:tab/>
      </w:r>
      <w:r w:rsidR="00D41710">
        <w:rPr>
          <w:noProof/>
          <w:webHidden/>
        </w:rPr>
        <w:fldChar w:fldCharType="begin"/>
      </w:r>
      <w:r w:rsidR="00D41710">
        <w:rPr>
          <w:noProof/>
          <w:webHidden/>
        </w:rPr>
        <w:instrText xml:space="preserve"> PAGEREF _Toc99372330 \h </w:instrText>
      </w:r>
      <w:r w:rsidR="00D41710">
        <w:rPr>
          <w:noProof/>
          <w:webHidden/>
        </w:rPr>
      </w:r>
      <w:r w:rsidR="00D41710">
        <w:rPr>
          <w:noProof/>
          <w:webHidden/>
        </w:rPr>
        <w:fldChar w:fldCharType="separate"/>
      </w:r>
      <w:ins w:id="0" w:author="Szvoboda Lászlóné" w:date="2022-05-19T16:25:00Z">
        <w:r>
          <w:rPr>
            <w:noProof/>
            <w:webHidden/>
          </w:rPr>
          <w:t>14</w:t>
        </w:r>
      </w:ins>
      <w:del w:id="1" w:author="Szvoboda Lászlóné" w:date="2022-05-19T16:25:00Z">
        <w:r w:rsidR="00E2534E" w:rsidDel="00C20223">
          <w:rPr>
            <w:noProof/>
            <w:webHidden/>
          </w:rPr>
          <w:delText>15</w:delText>
        </w:r>
      </w:del>
      <w:r w:rsidR="00D41710">
        <w:rPr>
          <w:noProof/>
          <w:webHidden/>
        </w:rPr>
        <w:fldChar w:fldCharType="end"/>
      </w:r>
      <w:r>
        <w:rPr>
          <w:noProof/>
        </w:rPr>
        <w:fldChar w:fldCharType="end"/>
      </w:r>
    </w:p>
    <w:p w14:paraId="332312FE" w14:textId="19BD0715" w:rsidR="00D41710" w:rsidRDefault="00C20223" w:rsidP="00640D70">
      <w:pPr>
        <w:pStyle w:val="TJ1"/>
        <w:rPr>
          <w:rFonts w:eastAsiaTheme="minorEastAsia"/>
          <w:noProof/>
          <w:lang w:eastAsia="hu-HU"/>
        </w:rPr>
      </w:pPr>
      <w:r>
        <w:rPr>
          <w:rStyle w:val="Hiperhivatkozs"/>
          <w:rFonts w:ascii="Arial" w:hAnsi="Arial" w:cs="Arial"/>
          <w:noProof/>
        </w:rPr>
        <w:fldChar w:fldCharType="begin"/>
      </w:r>
      <w:r>
        <w:rPr>
          <w:rStyle w:val="Hiperhivatkozs"/>
          <w:rFonts w:ascii="Arial" w:hAnsi="Arial" w:cs="Arial"/>
          <w:noProof/>
        </w:rPr>
        <w:instrText xml:space="preserve"> HYPERLINK \l "_Toc99372331" </w:instrText>
      </w:r>
      <w:r>
        <w:rPr>
          <w:rStyle w:val="Hiperhivatkozs"/>
          <w:rFonts w:ascii="Arial" w:hAnsi="Arial" w:cs="Arial"/>
          <w:noProof/>
        </w:rPr>
        <w:fldChar w:fldCharType="separate"/>
      </w:r>
      <w:r w:rsidR="00D41710" w:rsidRPr="0042423E">
        <w:rPr>
          <w:rStyle w:val="Hiperhivatkozs"/>
          <w:rFonts w:ascii="Arial" w:hAnsi="Arial" w:cs="Arial"/>
          <w:noProof/>
        </w:rPr>
        <w:t>5.</w:t>
      </w:r>
      <w:r w:rsidR="00D41710">
        <w:rPr>
          <w:rFonts w:eastAsiaTheme="minorEastAsia"/>
          <w:noProof/>
          <w:lang w:eastAsia="hu-HU"/>
        </w:rPr>
        <w:tab/>
      </w:r>
      <w:r w:rsidR="00D41710" w:rsidRPr="0042423E">
        <w:rPr>
          <w:rStyle w:val="Hiperhivatkozs"/>
          <w:rFonts w:ascii="Arial" w:hAnsi="Arial" w:cs="Arial"/>
          <w:noProof/>
        </w:rPr>
        <w:t>Indikátor vállalások</w:t>
      </w:r>
      <w:r w:rsidR="00D41710">
        <w:rPr>
          <w:noProof/>
          <w:webHidden/>
        </w:rPr>
        <w:tab/>
      </w:r>
      <w:r w:rsidR="00D41710">
        <w:rPr>
          <w:noProof/>
          <w:webHidden/>
        </w:rPr>
        <w:fldChar w:fldCharType="begin"/>
      </w:r>
      <w:r w:rsidR="00D41710">
        <w:rPr>
          <w:noProof/>
          <w:webHidden/>
        </w:rPr>
        <w:instrText xml:space="preserve"> PAGEREF _Toc99372331 \h </w:instrText>
      </w:r>
      <w:r w:rsidR="00D41710">
        <w:rPr>
          <w:noProof/>
          <w:webHidden/>
        </w:rPr>
      </w:r>
      <w:r w:rsidR="00D41710">
        <w:rPr>
          <w:noProof/>
          <w:webHidden/>
        </w:rPr>
        <w:fldChar w:fldCharType="separate"/>
      </w:r>
      <w:ins w:id="2" w:author="Szvoboda Lászlóné" w:date="2022-05-19T16:25:00Z">
        <w:r>
          <w:rPr>
            <w:noProof/>
            <w:webHidden/>
          </w:rPr>
          <w:t>14</w:t>
        </w:r>
      </w:ins>
      <w:del w:id="3" w:author="Szvoboda Lászlóné" w:date="2022-05-19T16:25:00Z">
        <w:r w:rsidR="00E2534E" w:rsidDel="00C20223">
          <w:rPr>
            <w:noProof/>
            <w:webHidden/>
          </w:rPr>
          <w:delText>15</w:delText>
        </w:r>
      </w:del>
      <w:r w:rsidR="00D41710">
        <w:rPr>
          <w:noProof/>
          <w:webHidden/>
        </w:rPr>
        <w:fldChar w:fldCharType="end"/>
      </w:r>
      <w:r>
        <w:rPr>
          <w:noProof/>
        </w:rPr>
        <w:fldChar w:fldCharType="end"/>
      </w:r>
    </w:p>
    <w:p w14:paraId="639C7143" w14:textId="03C575DE" w:rsidR="00D41710" w:rsidRDefault="00C20223" w:rsidP="00640D70">
      <w:pPr>
        <w:pStyle w:val="TJ1"/>
        <w:rPr>
          <w:rFonts w:eastAsiaTheme="minorEastAsia"/>
          <w:noProof/>
          <w:lang w:eastAsia="hu-HU"/>
        </w:rPr>
      </w:pPr>
      <w:r>
        <w:rPr>
          <w:rStyle w:val="Hiperhivatkozs"/>
          <w:rFonts w:ascii="Arial" w:hAnsi="Arial" w:cs="Arial"/>
          <w:noProof/>
        </w:rPr>
        <w:fldChar w:fldCharType="begin"/>
      </w:r>
      <w:r>
        <w:rPr>
          <w:rStyle w:val="Hiperhivatkozs"/>
          <w:rFonts w:ascii="Arial" w:hAnsi="Arial" w:cs="Arial"/>
          <w:noProof/>
        </w:rPr>
        <w:instrText xml:space="preserve"> HYPERLINK \l "_Toc99372332" </w:instrText>
      </w:r>
      <w:r>
        <w:rPr>
          <w:rStyle w:val="Hiperhivatkozs"/>
          <w:rFonts w:ascii="Arial" w:hAnsi="Arial" w:cs="Arial"/>
          <w:noProof/>
        </w:rPr>
        <w:fldChar w:fldCharType="separate"/>
      </w:r>
      <w:r w:rsidR="00D41710" w:rsidRPr="0042423E">
        <w:rPr>
          <w:rStyle w:val="Hiperhivatkozs"/>
          <w:rFonts w:ascii="Arial" w:hAnsi="Arial" w:cs="Arial"/>
          <w:noProof/>
        </w:rPr>
        <w:t>6.</w:t>
      </w:r>
      <w:r w:rsidR="00D41710">
        <w:rPr>
          <w:rFonts w:eastAsiaTheme="minorEastAsia"/>
          <w:noProof/>
          <w:lang w:eastAsia="hu-HU"/>
        </w:rPr>
        <w:tab/>
      </w:r>
      <w:r w:rsidR="00D41710" w:rsidRPr="0042423E">
        <w:rPr>
          <w:rStyle w:val="Hiperhivatkozs"/>
          <w:rFonts w:ascii="Arial" w:hAnsi="Arial" w:cs="Arial"/>
          <w:noProof/>
        </w:rPr>
        <w:t>Mellékletek</w:t>
      </w:r>
      <w:r w:rsidR="00D41710">
        <w:rPr>
          <w:noProof/>
          <w:webHidden/>
        </w:rPr>
        <w:tab/>
      </w:r>
      <w:r w:rsidR="00D41710">
        <w:rPr>
          <w:noProof/>
          <w:webHidden/>
        </w:rPr>
        <w:fldChar w:fldCharType="begin"/>
      </w:r>
      <w:r w:rsidR="00D41710">
        <w:rPr>
          <w:noProof/>
          <w:webHidden/>
        </w:rPr>
        <w:instrText xml:space="preserve"> PAGEREF _Toc99372332 \h </w:instrText>
      </w:r>
      <w:r w:rsidR="00D41710">
        <w:rPr>
          <w:noProof/>
          <w:webHidden/>
        </w:rPr>
      </w:r>
      <w:r w:rsidR="00D41710">
        <w:rPr>
          <w:noProof/>
          <w:webHidden/>
        </w:rPr>
        <w:fldChar w:fldCharType="separate"/>
      </w:r>
      <w:ins w:id="4" w:author="Szvoboda Lászlóné" w:date="2022-05-19T16:25:00Z">
        <w:r>
          <w:rPr>
            <w:noProof/>
            <w:webHidden/>
          </w:rPr>
          <w:t>15</w:t>
        </w:r>
      </w:ins>
      <w:del w:id="5" w:author="Szvoboda Lászlóné" w:date="2022-05-19T16:25:00Z">
        <w:r w:rsidR="00E2534E" w:rsidDel="00C20223">
          <w:rPr>
            <w:noProof/>
            <w:webHidden/>
          </w:rPr>
          <w:delText>16</w:delText>
        </w:r>
      </w:del>
      <w:r w:rsidR="00D41710">
        <w:rPr>
          <w:noProof/>
          <w:webHidden/>
        </w:rPr>
        <w:fldChar w:fldCharType="end"/>
      </w:r>
      <w:r>
        <w:rPr>
          <w:noProof/>
        </w:rPr>
        <w:fldChar w:fldCharType="end"/>
      </w:r>
    </w:p>
    <w:p w14:paraId="03B21320" w14:textId="494772D4" w:rsidR="00D41710" w:rsidRDefault="00C20223" w:rsidP="00640D70">
      <w:pPr>
        <w:pStyle w:val="TJ1"/>
        <w:rPr>
          <w:rFonts w:eastAsiaTheme="minorEastAsia"/>
          <w:noProof/>
          <w:lang w:eastAsia="hu-HU"/>
        </w:rPr>
      </w:pPr>
      <w:r>
        <w:rPr>
          <w:rStyle w:val="Hiperhivatkozs"/>
          <w:rFonts w:ascii="Arial" w:hAnsi="Arial" w:cs="Arial"/>
          <w:noProof/>
        </w:rPr>
        <w:fldChar w:fldCharType="begin"/>
      </w:r>
      <w:r>
        <w:rPr>
          <w:rStyle w:val="Hiperhivatkozs"/>
          <w:rFonts w:ascii="Arial" w:hAnsi="Arial" w:cs="Arial"/>
          <w:noProof/>
        </w:rPr>
        <w:instrText xml:space="preserve"> HYPERLINK \l "_Toc99372333" </w:instrText>
      </w:r>
      <w:r>
        <w:rPr>
          <w:rStyle w:val="Hiperhivatkozs"/>
          <w:rFonts w:ascii="Arial" w:hAnsi="Arial" w:cs="Arial"/>
          <w:noProof/>
        </w:rPr>
        <w:fldChar w:fldCharType="separate"/>
      </w:r>
      <w:r w:rsidR="00D41710" w:rsidRPr="0042423E">
        <w:rPr>
          <w:rStyle w:val="Hiperhivatkozs"/>
          <w:rFonts w:ascii="Arial" w:hAnsi="Arial" w:cs="Arial"/>
          <w:noProof/>
        </w:rPr>
        <w:t>a.</w:t>
      </w:r>
      <w:r w:rsidR="00D41710">
        <w:rPr>
          <w:rFonts w:eastAsiaTheme="minorEastAsia"/>
          <w:noProof/>
          <w:lang w:eastAsia="hu-HU"/>
        </w:rPr>
        <w:tab/>
      </w:r>
      <w:r w:rsidR="00D41710" w:rsidRPr="0042423E">
        <w:rPr>
          <w:rStyle w:val="Hiperhivatkozs"/>
          <w:rFonts w:ascii="Arial" w:hAnsi="Arial" w:cs="Arial"/>
          <w:noProof/>
        </w:rPr>
        <w:t>Megyei önkormányzat bevonása</w:t>
      </w:r>
      <w:r w:rsidR="00D41710">
        <w:rPr>
          <w:noProof/>
          <w:webHidden/>
        </w:rPr>
        <w:tab/>
      </w:r>
      <w:r w:rsidR="00D41710">
        <w:rPr>
          <w:noProof/>
          <w:webHidden/>
        </w:rPr>
        <w:fldChar w:fldCharType="begin"/>
      </w:r>
      <w:r w:rsidR="00D41710">
        <w:rPr>
          <w:noProof/>
          <w:webHidden/>
        </w:rPr>
        <w:instrText xml:space="preserve"> PAGEREF _Toc99372333 \h </w:instrText>
      </w:r>
      <w:r w:rsidR="00D41710">
        <w:rPr>
          <w:noProof/>
          <w:webHidden/>
        </w:rPr>
      </w:r>
      <w:r w:rsidR="00D41710">
        <w:rPr>
          <w:noProof/>
          <w:webHidden/>
        </w:rPr>
        <w:fldChar w:fldCharType="separate"/>
      </w:r>
      <w:ins w:id="6" w:author="Szvoboda Lászlóné" w:date="2022-05-19T16:25:00Z">
        <w:r>
          <w:rPr>
            <w:noProof/>
            <w:webHidden/>
          </w:rPr>
          <w:t>15</w:t>
        </w:r>
      </w:ins>
      <w:del w:id="7" w:author="Szvoboda Lászlóné" w:date="2022-05-19T16:25:00Z">
        <w:r w:rsidR="00E2534E" w:rsidDel="00C20223">
          <w:rPr>
            <w:noProof/>
            <w:webHidden/>
          </w:rPr>
          <w:delText>16</w:delText>
        </w:r>
      </w:del>
      <w:r w:rsidR="00D41710">
        <w:rPr>
          <w:noProof/>
          <w:webHidden/>
        </w:rPr>
        <w:fldChar w:fldCharType="end"/>
      </w:r>
      <w:r>
        <w:rPr>
          <w:noProof/>
        </w:rPr>
        <w:fldChar w:fldCharType="end"/>
      </w:r>
    </w:p>
    <w:p w14:paraId="619468CC" w14:textId="550D1D29" w:rsidR="00D41710" w:rsidRDefault="00C20223" w:rsidP="00640D70">
      <w:pPr>
        <w:pStyle w:val="TJ1"/>
        <w:rPr>
          <w:rFonts w:eastAsiaTheme="minorEastAsia"/>
          <w:noProof/>
          <w:lang w:eastAsia="hu-HU"/>
        </w:rPr>
      </w:pPr>
      <w:r>
        <w:rPr>
          <w:rStyle w:val="Hiperhivatkozs"/>
          <w:rFonts w:ascii="Arial" w:hAnsi="Arial" w:cs="Arial"/>
          <w:noProof/>
        </w:rPr>
        <w:fldChar w:fldCharType="begin"/>
      </w:r>
      <w:r>
        <w:rPr>
          <w:rStyle w:val="Hiperhivatkozs"/>
          <w:rFonts w:ascii="Arial" w:hAnsi="Arial" w:cs="Arial"/>
          <w:noProof/>
        </w:rPr>
        <w:instrText xml:space="preserve"> HYPERLINK \l "_Toc99372334" </w:instrText>
      </w:r>
      <w:r>
        <w:rPr>
          <w:rStyle w:val="Hiperhivatkozs"/>
          <w:rFonts w:ascii="Arial" w:hAnsi="Arial" w:cs="Arial"/>
          <w:noProof/>
        </w:rPr>
        <w:fldChar w:fldCharType="separate"/>
      </w:r>
      <w:r w:rsidR="00D41710" w:rsidRPr="0042423E">
        <w:rPr>
          <w:rStyle w:val="Hiperhivatkozs"/>
          <w:rFonts w:ascii="Arial" w:hAnsi="Arial" w:cs="Arial"/>
          <w:noProof/>
        </w:rPr>
        <w:t>b.</w:t>
      </w:r>
      <w:r w:rsidR="00D41710">
        <w:rPr>
          <w:rFonts w:eastAsiaTheme="minorEastAsia"/>
          <w:noProof/>
          <w:lang w:eastAsia="hu-HU"/>
        </w:rPr>
        <w:tab/>
      </w:r>
      <w:r w:rsidR="00D41710" w:rsidRPr="0042423E">
        <w:rPr>
          <w:rStyle w:val="Hiperhivatkozs"/>
          <w:rFonts w:ascii="Arial" w:hAnsi="Arial" w:cs="Arial"/>
          <w:noProof/>
        </w:rPr>
        <w:t>Nem releváns</w:t>
      </w:r>
      <w:r w:rsidR="00D41710">
        <w:rPr>
          <w:noProof/>
          <w:webHidden/>
        </w:rPr>
        <w:tab/>
      </w:r>
      <w:r w:rsidR="00D41710">
        <w:rPr>
          <w:noProof/>
          <w:webHidden/>
        </w:rPr>
        <w:fldChar w:fldCharType="begin"/>
      </w:r>
      <w:r w:rsidR="00D41710">
        <w:rPr>
          <w:noProof/>
          <w:webHidden/>
        </w:rPr>
        <w:instrText xml:space="preserve"> PAGEREF _Toc99372334 \h </w:instrText>
      </w:r>
      <w:r w:rsidR="00D41710">
        <w:rPr>
          <w:noProof/>
          <w:webHidden/>
        </w:rPr>
      </w:r>
      <w:r w:rsidR="00D41710">
        <w:rPr>
          <w:noProof/>
          <w:webHidden/>
        </w:rPr>
        <w:fldChar w:fldCharType="separate"/>
      </w:r>
      <w:ins w:id="8" w:author="Szvoboda Lászlóné" w:date="2022-05-19T16:25:00Z">
        <w:r>
          <w:rPr>
            <w:noProof/>
            <w:webHidden/>
          </w:rPr>
          <w:t>15</w:t>
        </w:r>
      </w:ins>
      <w:del w:id="9" w:author="Szvoboda Lászlóné" w:date="2022-05-19T16:25:00Z">
        <w:r w:rsidR="00E2534E" w:rsidDel="00C20223">
          <w:rPr>
            <w:noProof/>
            <w:webHidden/>
          </w:rPr>
          <w:delText>16</w:delText>
        </w:r>
      </w:del>
      <w:r w:rsidR="00D41710">
        <w:rPr>
          <w:noProof/>
          <w:webHidden/>
        </w:rPr>
        <w:fldChar w:fldCharType="end"/>
      </w:r>
      <w:r>
        <w:rPr>
          <w:noProof/>
        </w:rPr>
        <w:fldChar w:fldCharType="end"/>
      </w:r>
    </w:p>
    <w:p w14:paraId="56C3F8EB" w14:textId="15854077" w:rsidR="00D04999" w:rsidRPr="005A0981" w:rsidRDefault="0081274E">
      <w:pPr>
        <w:rPr>
          <w:rFonts w:ascii="Arial" w:hAnsi="Arial" w:cs="Arial"/>
        </w:rPr>
      </w:pPr>
      <w:r w:rsidRPr="005A0981">
        <w:rPr>
          <w:rFonts w:ascii="Arial" w:hAnsi="Arial" w:cs="Arial"/>
        </w:rPr>
        <w:fldChar w:fldCharType="end"/>
      </w:r>
    </w:p>
    <w:p w14:paraId="0CBB0D83" w14:textId="2754B4B5" w:rsidR="00D04999" w:rsidRDefault="00D04999">
      <w:pPr>
        <w:rPr>
          <w:rFonts w:ascii="Arial" w:hAnsi="Arial" w:cs="Arial"/>
        </w:rPr>
      </w:pPr>
    </w:p>
    <w:p w14:paraId="77A54F34" w14:textId="77777777" w:rsidR="00877D3A" w:rsidRPr="005A0981" w:rsidRDefault="00877D3A">
      <w:pPr>
        <w:rPr>
          <w:rFonts w:ascii="Arial" w:hAnsi="Arial" w:cs="Arial"/>
        </w:rPr>
      </w:pPr>
    </w:p>
    <w:p w14:paraId="0D8EEC17" w14:textId="1DC797CD" w:rsidR="00D04999" w:rsidRPr="005A0981" w:rsidRDefault="00D04999" w:rsidP="00D04999">
      <w:pPr>
        <w:pStyle w:val="Cmsor1"/>
        <w:numPr>
          <w:ilvl w:val="0"/>
          <w:numId w:val="0"/>
        </w:numPr>
        <w:ind w:left="432" w:hanging="432"/>
        <w:rPr>
          <w:rFonts w:ascii="Arial" w:hAnsi="Arial" w:cs="Arial"/>
        </w:rPr>
      </w:pPr>
      <w:bookmarkStart w:id="10" w:name="_Toc99372325"/>
      <w:r w:rsidRPr="005A0981">
        <w:rPr>
          <w:rFonts w:ascii="Arial" w:hAnsi="Arial" w:cs="Arial"/>
        </w:rPr>
        <w:t>Táblázatok jegyzéke</w:t>
      </w:r>
      <w:bookmarkEnd w:id="10"/>
      <w:r w:rsidRPr="005A0981">
        <w:rPr>
          <w:rFonts w:ascii="Arial" w:hAnsi="Arial" w:cs="Arial"/>
        </w:rPr>
        <w:t xml:space="preserve"> </w:t>
      </w:r>
    </w:p>
    <w:p w14:paraId="005C265C" w14:textId="75EAFB77" w:rsidR="00D41710" w:rsidRDefault="00D41710">
      <w:pPr>
        <w:pStyle w:val="brajegyzk"/>
        <w:tabs>
          <w:tab w:val="right" w:leader="dot" w:pos="9060"/>
        </w:tabs>
        <w:rPr>
          <w:rFonts w:ascii="Arial" w:hAnsi="Arial" w:cs="Arial"/>
        </w:rPr>
      </w:pPr>
    </w:p>
    <w:p w14:paraId="28A22ADB" w14:textId="7A093F7D" w:rsidR="00877D3A" w:rsidRDefault="00877D3A">
      <w:pPr>
        <w:pStyle w:val="brajegyzk"/>
        <w:tabs>
          <w:tab w:val="right" w:leader="dot" w:pos="9060"/>
        </w:tabs>
        <w:rPr>
          <w:rFonts w:eastAsiaTheme="minorEastAsia"/>
          <w:noProof/>
          <w:lang w:eastAsia="hu-HU"/>
        </w:rPr>
      </w:pPr>
      <w:r>
        <w:fldChar w:fldCharType="begin"/>
      </w:r>
      <w:r>
        <w:instrText xml:space="preserve"> TOC \h \z \c "táblázat" </w:instrText>
      </w:r>
      <w:r>
        <w:fldChar w:fldCharType="separate"/>
      </w:r>
      <w:hyperlink w:anchor="_Toc99372880" w:history="1">
        <w:r w:rsidRPr="00390E00">
          <w:rPr>
            <w:rStyle w:val="Hiperhivatkozs"/>
            <w:rFonts w:ascii="Arial Narrow" w:hAnsi="Arial Narrow" w:cs="Arial"/>
            <w:noProof/>
          </w:rPr>
          <w:t>1. táblázat: Stratégiai célmátrix</w:t>
        </w:r>
        <w:r>
          <w:rPr>
            <w:noProof/>
            <w:webHidden/>
          </w:rPr>
          <w:tab/>
        </w:r>
        <w:r>
          <w:rPr>
            <w:noProof/>
            <w:webHidden/>
          </w:rPr>
          <w:fldChar w:fldCharType="begin"/>
        </w:r>
        <w:r>
          <w:rPr>
            <w:noProof/>
            <w:webHidden/>
          </w:rPr>
          <w:instrText xml:space="preserve"> PAGEREF _Toc99372880 \h </w:instrText>
        </w:r>
        <w:r>
          <w:rPr>
            <w:noProof/>
            <w:webHidden/>
          </w:rPr>
        </w:r>
        <w:r>
          <w:rPr>
            <w:noProof/>
            <w:webHidden/>
          </w:rPr>
          <w:fldChar w:fldCharType="separate"/>
        </w:r>
        <w:r w:rsidR="00C20223">
          <w:rPr>
            <w:noProof/>
            <w:webHidden/>
          </w:rPr>
          <w:t>3</w:t>
        </w:r>
        <w:r>
          <w:rPr>
            <w:noProof/>
            <w:webHidden/>
          </w:rPr>
          <w:fldChar w:fldCharType="end"/>
        </w:r>
      </w:hyperlink>
    </w:p>
    <w:p w14:paraId="7052DBF0" w14:textId="4E306171" w:rsidR="00877D3A" w:rsidRDefault="00C20223">
      <w:pPr>
        <w:pStyle w:val="brajegyzk"/>
        <w:tabs>
          <w:tab w:val="right" w:leader="dot" w:pos="9060"/>
        </w:tabs>
        <w:rPr>
          <w:rFonts w:eastAsiaTheme="minorEastAsia"/>
          <w:noProof/>
          <w:lang w:eastAsia="hu-HU"/>
        </w:rPr>
      </w:pPr>
      <w:hyperlink w:anchor="_Toc99372881" w:history="1">
        <w:r w:rsidR="00877D3A" w:rsidRPr="00390E00">
          <w:rPr>
            <w:rStyle w:val="Hiperhivatkozs"/>
            <w:rFonts w:ascii="Arial Narrow" w:hAnsi="Arial Narrow" w:cs="Arial"/>
            <w:noProof/>
          </w:rPr>
          <w:t>2. táblázat: FVS területi célmátrix – városrészi szintű összefüggések</w:t>
        </w:r>
        <w:r w:rsidR="00877D3A">
          <w:rPr>
            <w:noProof/>
            <w:webHidden/>
          </w:rPr>
          <w:tab/>
        </w:r>
        <w:r w:rsidR="00877D3A">
          <w:rPr>
            <w:noProof/>
            <w:webHidden/>
          </w:rPr>
          <w:fldChar w:fldCharType="begin"/>
        </w:r>
        <w:r w:rsidR="00877D3A">
          <w:rPr>
            <w:noProof/>
            <w:webHidden/>
          </w:rPr>
          <w:instrText xml:space="preserve"> PAGEREF _Toc99372881 \h </w:instrText>
        </w:r>
        <w:r w:rsidR="00877D3A">
          <w:rPr>
            <w:noProof/>
            <w:webHidden/>
          </w:rPr>
        </w:r>
        <w:r w:rsidR="00877D3A">
          <w:rPr>
            <w:noProof/>
            <w:webHidden/>
          </w:rPr>
          <w:fldChar w:fldCharType="separate"/>
        </w:r>
        <w:r>
          <w:rPr>
            <w:noProof/>
            <w:webHidden/>
          </w:rPr>
          <w:t>4</w:t>
        </w:r>
        <w:r w:rsidR="00877D3A">
          <w:rPr>
            <w:noProof/>
            <w:webHidden/>
          </w:rPr>
          <w:fldChar w:fldCharType="end"/>
        </w:r>
      </w:hyperlink>
    </w:p>
    <w:p w14:paraId="35CC71DC" w14:textId="5B0D7037" w:rsidR="00877D3A" w:rsidRDefault="00C20223">
      <w:pPr>
        <w:pStyle w:val="brajegyzk"/>
        <w:tabs>
          <w:tab w:val="right" w:leader="dot" w:pos="9060"/>
        </w:tabs>
        <w:rPr>
          <w:rFonts w:eastAsiaTheme="minorEastAsia"/>
          <w:noProof/>
          <w:lang w:eastAsia="hu-HU"/>
        </w:rPr>
      </w:pPr>
      <w:hyperlink w:anchor="_Toc99372882" w:history="1">
        <w:r w:rsidR="00877D3A" w:rsidRPr="00390E00">
          <w:rPr>
            <w:rStyle w:val="Hiperhivatkozs"/>
            <w:rFonts w:ascii="Arial Narrow" w:hAnsi="Arial Narrow" w:cs="Arial"/>
            <w:noProof/>
          </w:rPr>
          <w:t>3. táblázat: FVS-TOP Plusz kapcsolat</w:t>
        </w:r>
        <w:r w:rsidR="00877D3A">
          <w:rPr>
            <w:noProof/>
            <w:webHidden/>
          </w:rPr>
          <w:tab/>
        </w:r>
        <w:r w:rsidR="00877D3A">
          <w:rPr>
            <w:noProof/>
            <w:webHidden/>
          </w:rPr>
          <w:fldChar w:fldCharType="begin"/>
        </w:r>
        <w:r w:rsidR="00877D3A">
          <w:rPr>
            <w:noProof/>
            <w:webHidden/>
          </w:rPr>
          <w:instrText xml:space="preserve"> PAGEREF _Toc99372882 \h </w:instrText>
        </w:r>
        <w:r w:rsidR="00877D3A">
          <w:rPr>
            <w:noProof/>
            <w:webHidden/>
          </w:rPr>
        </w:r>
        <w:r w:rsidR="00877D3A">
          <w:rPr>
            <w:noProof/>
            <w:webHidden/>
          </w:rPr>
          <w:fldChar w:fldCharType="separate"/>
        </w:r>
        <w:r>
          <w:rPr>
            <w:noProof/>
            <w:webHidden/>
          </w:rPr>
          <w:t>5</w:t>
        </w:r>
        <w:r w:rsidR="00877D3A">
          <w:rPr>
            <w:noProof/>
            <w:webHidden/>
          </w:rPr>
          <w:fldChar w:fldCharType="end"/>
        </w:r>
      </w:hyperlink>
    </w:p>
    <w:p w14:paraId="7F38DF82" w14:textId="0DE3E4CC" w:rsidR="00877D3A" w:rsidRDefault="00C20223">
      <w:pPr>
        <w:pStyle w:val="brajegyzk"/>
        <w:tabs>
          <w:tab w:val="right" w:leader="dot" w:pos="9060"/>
        </w:tabs>
        <w:rPr>
          <w:rFonts w:eastAsiaTheme="minorEastAsia"/>
          <w:noProof/>
          <w:lang w:eastAsia="hu-HU"/>
        </w:rPr>
      </w:pPr>
      <w:hyperlink w:anchor="_Toc99372883" w:history="1">
        <w:r w:rsidR="00877D3A" w:rsidRPr="00390E00">
          <w:rPr>
            <w:rStyle w:val="Hiperhivatkozs"/>
            <w:rFonts w:ascii="Arial Narrow" w:hAnsi="Arial Narrow" w:cs="Arial"/>
            <w:noProof/>
          </w:rPr>
          <w:t>4. táblázat : Projekttábla - 1. prioritási tengely</w:t>
        </w:r>
        <w:r w:rsidR="00877D3A">
          <w:rPr>
            <w:noProof/>
            <w:webHidden/>
          </w:rPr>
          <w:tab/>
        </w:r>
        <w:r w:rsidR="00877D3A">
          <w:rPr>
            <w:noProof/>
            <w:webHidden/>
          </w:rPr>
          <w:fldChar w:fldCharType="begin"/>
        </w:r>
        <w:r w:rsidR="00877D3A">
          <w:rPr>
            <w:noProof/>
            <w:webHidden/>
          </w:rPr>
          <w:instrText xml:space="preserve"> PAGEREF _Toc99372883 \h </w:instrText>
        </w:r>
        <w:r w:rsidR="00877D3A">
          <w:rPr>
            <w:noProof/>
            <w:webHidden/>
          </w:rPr>
        </w:r>
        <w:r w:rsidR="00877D3A">
          <w:rPr>
            <w:noProof/>
            <w:webHidden/>
          </w:rPr>
          <w:fldChar w:fldCharType="separate"/>
        </w:r>
        <w:r>
          <w:rPr>
            <w:noProof/>
            <w:webHidden/>
          </w:rPr>
          <w:t>8</w:t>
        </w:r>
        <w:r w:rsidR="00877D3A">
          <w:rPr>
            <w:noProof/>
            <w:webHidden/>
          </w:rPr>
          <w:fldChar w:fldCharType="end"/>
        </w:r>
      </w:hyperlink>
    </w:p>
    <w:p w14:paraId="43E36F38" w14:textId="7ACD2F16" w:rsidR="00877D3A" w:rsidRDefault="00C20223">
      <w:pPr>
        <w:pStyle w:val="brajegyzk"/>
        <w:tabs>
          <w:tab w:val="right" w:leader="dot" w:pos="9060"/>
        </w:tabs>
        <w:rPr>
          <w:rFonts w:eastAsiaTheme="minorEastAsia"/>
          <w:noProof/>
          <w:lang w:eastAsia="hu-HU"/>
        </w:rPr>
      </w:pPr>
      <w:r>
        <w:rPr>
          <w:rStyle w:val="Hiperhivatkozs"/>
          <w:rFonts w:ascii="Arial Narrow" w:hAnsi="Arial Narrow" w:cs="Arial"/>
          <w:noProof/>
        </w:rPr>
        <w:fldChar w:fldCharType="begin"/>
      </w:r>
      <w:r>
        <w:rPr>
          <w:rStyle w:val="Hiperhivatkozs"/>
          <w:rFonts w:ascii="Arial Narrow" w:hAnsi="Arial Narrow" w:cs="Arial"/>
          <w:noProof/>
        </w:rPr>
        <w:instrText xml:space="preserve"> HYPERLINK \l "_Toc99372884" </w:instrText>
      </w:r>
      <w:r>
        <w:rPr>
          <w:rStyle w:val="Hiperhivatkozs"/>
          <w:rFonts w:ascii="Arial Narrow" w:hAnsi="Arial Narrow" w:cs="Arial"/>
          <w:noProof/>
        </w:rPr>
        <w:fldChar w:fldCharType="separate"/>
      </w:r>
      <w:r w:rsidR="00877D3A" w:rsidRPr="00390E00">
        <w:rPr>
          <w:rStyle w:val="Hiperhivatkozs"/>
          <w:rFonts w:ascii="Arial Narrow" w:hAnsi="Arial Narrow" w:cs="Arial"/>
          <w:noProof/>
        </w:rPr>
        <w:t>5. táblázat: Projekttábla - 2. prioritási tengely</w:t>
      </w:r>
      <w:r w:rsidR="00877D3A">
        <w:rPr>
          <w:noProof/>
          <w:webHidden/>
        </w:rPr>
        <w:tab/>
      </w:r>
      <w:r w:rsidR="00877D3A">
        <w:rPr>
          <w:noProof/>
          <w:webHidden/>
        </w:rPr>
        <w:fldChar w:fldCharType="begin"/>
      </w:r>
      <w:r w:rsidR="00877D3A">
        <w:rPr>
          <w:noProof/>
          <w:webHidden/>
        </w:rPr>
        <w:instrText xml:space="preserve"> PAGEREF _Toc99372884 \h </w:instrText>
      </w:r>
      <w:r w:rsidR="00877D3A">
        <w:rPr>
          <w:noProof/>
          <w:webHidden/>
        </w:rPr>
      </w:r>
      <w:r w:rsidR="00877D3A">
        <w:rPr>
          <w:noProof/>
          <w:webHidden/>
        </w:rPr>
        <w:fldChar w:fldCharType="separate"/>
      </w:r>
      <w:ins w:id="11" w:author="Szvoboda Lászlóné" w:date="2022-05-19T16:25:00Z">
        <w:r>
          <w:rPr>
            <w:noProof/>
            <w:webHidden/>
          </w:rPr>
          <w:t>11</w:t>
        </w:r>
      </w:ins>
      <w:del w:id="12" w:author="Szvoboda Lászlóné" w:date="2022-05-19T16:25:00Z">
        <w:r w:rsidR="00E2534E" w:rsidDel="00C20223">
          <w:rPr>
            <w:noProof/>
            <w:webHidden/>
          </w:rPr>
          <w:delText>12</w:delText>
        </w:r>
      </w:del>
      <w:r w:rsidR="00877D3A">
        <w:rPr>
          <w:noProof/>
          <w:webHidden/>
        </w:rPr>
        <w:fldChar w:fldCharType="end"/>
      </w:r>
      <w:r>
        <w:rPr>
          <w:noProof/>
        </w:rPr>
        <w:fldChar w:fldCharType="end"/>
      </w:r>
    </w:p>
    <w:p w14:paraId="072E8DE4" w14:textId="2C945C0D" w:rsidR="00877D3A" w:rsidRDefault="00C20223">
      <w:pPr>
        <w:pStyle w:val="brajegyzk"/>
        <w:tabs>
          <w:tab w:val="right" w:leader="dot" w:pos="9060"/>
        </w:tabs>
        <w:rPr>
          <w:rFonts w:eastAsiaTheme="minorEastAsia"/>
          <w:noProof/>
          <w:lang w:eastAsia="hu-HU"/>
        </w:rPr>
      </w:pPr>
      <w:r>
        <w:rPr>
          <w:rStyle w:val="Hiperhivatkozs"/>
          <w:rFonts w:ascii="Arial Narrow" w:hAnsi="Arial Narrow" w:cs="Arial"/>
          <w:noProof/>
        </w:rPr>
        <w:fldChar w:fldCharType="begin"/>
      </w:r>
      <w:r>
        <w:rPr>
          <w:rStyle w:val="Hiperhivatkozs"/>
          <w:rFonts w:ascii="Arial Narrow" w:hAnsi="Arial Narrow" w:cs="Arial"/>
          <w:noProof/>
        </w:rPr>
        <w:instrText xml:space="preserve"> HYPERLINK \l "_Toc99372885" </w:instrText>
      </w:r>
      <w:r>
        <w:rPr>
          <w:rStyle w:val="Hiperhivatkozs"/>
          <w:rFonts w:ascii="Arial Narrow" w:hAnsi="Arial Narrow" w:cs="Arial"/>
          <w:noProof/>
        </w:rPr>
        <w:fldChar w:fldCharType="separate"/>
      </w:r>
      <w:r w:rsidR="00877D3A" w:rsidRPr="00390E00">
        <w:rPr>
          <w:rStyle w:val="Hiperhivatkozs"/>
          <w:rFonts w:ascii="Arial Narrow" w:hAnsi="Arial Narrow" w:cs="Arial"/>
          <w:noProof/>
        </w:rPr>
        <w:t>6. táblázat: Projekttábla - 3. prioritási tengely, ESZA+</w:t>
      </w:r>
      <w:r w:rsidR="00877D3A">
        <w:rPr>
          <w:noProof/>
          <w:webHidden/>
        </w:rPr>
        <w:tab/>
      </w:r>
      <w:r w:rsidR="00877D3A">
        <w:rPr>
          <w:noProof/>
          <w:webHidden/>
        </w:rPr>
        <w:fldChar w:fldCharType="begin"/>
      </w:r>
      <w:r w:rsidR="00877D3A">
        <w:rPr>
          <w:noProof/>
          <w:webHidden/>
        </w:rPr>
        <w:instrText xml:space="preserve"> PAGEREF _Toc99372885 \h </w:instrText>
      </w:r>
      <w:r w:rsidR="00877D3A">
        <w:rPr>
          <w:noProof/>
          <w:webHidden/>
        </w:rPr>
      </w:r>
      <w:r w:rsidR="00877D3A">
        <w:rPr>
          <w:noProof/>
          <w:webHidden/>
        </w:rPr>
        <w:fldChar w:fldCharType="separate"/>
      </w:r>
      <w:ins w:id="13" w:author="Szvoboda Lászlóné" w:date="2022-05-19T16:25:00Z">
        <w:r>
          <w:rPr>
            <w:noProof/>
            <w:webHidden/>
          </w:rPr>
          <w:t>12</w:t>
        </w:r>
      </w:ins>
      <w:del w:id="14" w:author="Szvoboda Lászlóné" w:date="2022-05-19T16:25:00Z">
        <w:r w:rsidR="00E2534E" w:rsidDel="00C20223">
          <w:rPr>
            <w:noProof/>
            <w:webHidden/>
          </w:rPr>
          <w:delText>13</w:delText>
        </w:r>
      </w:del>
      <w:r w:rsidR="00877D3A">
        <w:rPr>
          <w:noProof/>
          <w:webHidden/>
        </w:rPr>
        <w:fldChar w:fldCharType="end"/>
      </w:r>
      <w:r>
        <w:rPr>
          <w:noProof/>
        </w:rPr>
        <w:fldChar w:fldCharType="end"/>
      </w:r>
    </w:p>
    <w:p w14:paraId="20060F70" w14:textId="529C1857" w:rsidR="00877D3A" w:rsidRDefault="00C20223">
      <w:pPr>
        <w:pStyle w:val="brajegyzk"/>
        <w:tabs>
          <w:tab w:val="right" w:leader="dot" w:pos="9060"/>
        </w:tabs>
        <w:rPr>
          <w:rFonts w:eastAsiaTheme="minorEastAsia"/>
          <w:noProof/>
          <w:lang w:eastAsia="hu-HU"/>
        </w:rPr>
      </w:pPr>
      <w:r>
        <w:rPr>
          <w:rStyle w:val="Hiperhivatkozs"/>
          <w:rFonts w:ascii="Arial Narrow" w:hAnsi="Arial Narrow" w:cs="Arial"/>
          <w:noProof/>
        </w:rPr>
        <w:fldChar w:fldCharType="begin"/>
      </w:r>
      <w:r>
        <w:rPr>
          <w:rStyle w:val="Hiperhivatkozs"/>
          <w:rFonts w:ascii="Arial Narrow" w:hAnsi="Arial Narrow" w:cs="Arial"/>
          <w:noProof/>
        </w:rPr>
        <w:instrText xml:space="preserve"> HYPERLINK \l "_Toc99372886" </w:instrText>
      </w:r>
      <w:r>
        <w:rPr>
          <w:rStyle w:val="Hiperhivatkozs"/>
          <w:rFonts w:ascii="Arial Narrow" w:hAnsi="Arial Narrow" w:cs="Arial"/>
          <w:noProof/>
        </w:rPr>
        <w:fldChar w:fldCharType="separate"/>
      </w:r>
      <w:r w:rsidR="00877D3A" w:rsidRPr="00390E00">
        <w:rPr>
          <w:rStyle w:val="Hiperhivatkozs"/>
          <w:rFonts w:ascii="Arial Narrow" w:hAnsi="Arial Narrow" w:cs="Arial"/>
          <w:noProof/>
        </w:rPr>
        <w:t>7. táblázat: Projekttábla - 3. prioritási tengely, ERFA</w:t>
      </w:r>
      <w:r w:rsidR="00877D3A">
        <w:rPr>
          <w:noProof/>
          <w:webHidden/>
        </w:rPr>
        <w:tab/>
      </w:r>
      <w:r w:rsidR="00877D3A">
        <w:rPr>
          <w:noProof/>
          <w:webHidden/>
        </w:rPr>
        <w:fldChar w:fldCharType="begin"/>
      </w:r>
      <w:r w:rsidR="00877D3A">
        <w:rPr>
          <w:noProof/>
          <w:webHidden/>
        </w:rPr>
        <w:instrText xml:space="preserve"> PAGEREF _Toc99372886 \h </w:instrText>
      </w:r>
      <w:r w:rsidR="00877D3A">
        <w:rPr>
          <w:noProof/>
          <w:webHidden/>
        </w:rPr>
      </w:r>
      <w:r w:rsidR="00877D3A">
        <w:rPr>
          <w:noProof/>
          <w:webHidden/>
        </w:rPr>
        <w:fldChar w:fldCharType="separate"/>
      </w:r>
      <w:ins w:id="15" w:author="Szvoboda Lászlóné" w:date="2022-05-19T16:25:00Z">
        <w:r>
          <w:rPr>
            <w:noProof/>
            <w:webHidden/>
          </w:rPr>
          <w:t>13</w:t>
        </w:r>
      </w:ins>
      <w:del w:id="16" w:author="Szvoboda Lászlóné" w:date="2022-05-19T16:25:00Z">
        <w:r w:rsidR="00E2534E" w:rsidDel="00C20223">
          <w:rPr>
            <w:noProof/>
            <w:webHidden/>
          </w:rPr>
          <w:delText>14</w:delText>
        </w:r>
      </w:del>
      <w:r w:rsidR="00877D3A">
        <w:rPr>
          <w:noProof/>
          <w:webHidden/>
        </w:rPr>
        <w:fldChar w:fldCharType="end"/>
      </w:r>
      <w:r>
        <w:rPr>
          <w:noProof/>
        </w:rPr>
        <w:fldChar w:fldCharType="end"/>
      </w:r>
    </w:p>
    <w:p w14:paraId="238B0A97" w14:textId="495EB598" w:rsidR="00877D3A" w:rsidRDefault="00C20223">
      <w:pPr>
        <w:pStyle w:val="brajegyzk"/>
        <w:tabs>
          <w:tab w:val="right" w:leader="dot" w:pos="9060"/>
        </w:tabs>
        <w:rPr>
          <w:rFonts w:eastAsiaTheme="minorEastAsia"/>
          <w:noProof/>
          <w:lang w:eastAsia="hu-HU"/>
        </w:rPr>
      </w:pPr>
      <w:r>
        <w:rPr>
          <w:rStyle w:val="Hiperhivatkozs"/>
          <w:rFonts w:ascii="Arial Narrow" w:hAnsi="Arial Narrow" w:cs="Arial"/>
          <w:noProof/>
        </w:rPr>
        <w:fldChar w:fldCharType="begin"/>
      </w:r>
      <w:r>
        <w:rPr>
          <w:rStyle w:val="Hiperhivatkozs"/>
          <w:rFonts w:ascii="Arial Narrow" w:hAnsi="Arial Narrow" w:cs="Arial"/>
          <w:noProof/>
        </w:rPr>
        <w:instrText xml:space="preserve"> HYPERLINK \l "_Toc99372887" </w:instrText>
      </w:r>
      <w:r>
        <w:rPr>
          <w:rStyle w:val="Hiperhivatkozs"/>
          <w:rFonts w:ascii="Arial Narrow" w:hAnsi="Arial Narrow" w:cs="Arial"/>
          <w:noProof/>
        </w:rPr>
        <w:fldChar w:fldCharType="separate"/>
      </w:r>
      <w:r w:rsidR="00877D3A" w:rsidRPr="00390E00">
        <w:rPr>
          <w:rStyle w:val="Hiperhivatkozs"/>
          <w:rFonts w:ascii="Arial Narrow" w:hAnsi="Arial Narrow" w:cs="Arial"/>
          <w:noProof/>
        </w:rPr>
        <w:t>8. táblázat: Összesített indikátorok –Csongrád</w:t>
      </w:r>
      <w:r w:rsidR="00877D3A">
        <w:rPr>
          <w:noProof/>
          <w:webHidden/>
        </w:rPr>
        <w:tab/>
      </w:r>
      <w:r w:rsidR="00877D3A">
        <w:rPr>
          <w:noProof/>
          <w:webHidden/>
        </w:rPr>
        <w:fldChar w:fldCharType="begin"/>
      </w:r>
      <w:r w:rsidR="00877D3A">
        <w:rPr>
          <w:noProof/>
          <w:webHidden/>
        </w:rPr>
        <w:instrText xml:space="preserve"> PAGEREF _Toc99372887 \h </w:instrText>
      </w:r>
      <w:r w:rsidR="00877D3A">
        <w:rPr>
          <w:noProof/>
          <w:webHidden/>
        </w:rPr>
      </w:r>
      <w:r w:rsidR="00877D3A">
        <w:rPr>
          <w:noProof/>
          <w:webHidden/>
        </w:rPr>
        <w:fldChar w:fldCharType="separate"/>
      </w:r>
      <w:ins w:id="17" w:author="Szvoboda Lászlóné" w:date="2022-05-19T16:25:00Z">
        <w:r>
          <w:rPr>
            <w:noProof/>
            <w:webHidden/>
          </w:rPr>
          <w:t>14</w:t>
        </w:r>
      </w:ins>
      <w:del w:id="18" w:author="Szvoboda Lászlóné" w:date="2022-05-19T16:25:00Z">
        <w:r w:rsidR="00E2534E" w:rsidDel="00C20223">
          <w:rPr>
            <w:noProof/>
            <w:webHidden/>
          </w:rPr>
          <w:delText>15</w:delText>
        </w:r>
      </w:del>
      <w:r w:rsidR="00877D3A">
        <w:rPr>
          <w:noProof/>
          <w:webHidden/>
        </w:rPr>
        <w:fldChar w:fldCharType="end"/>
      </w:r>
      <w:r>
        <w:rPr>
          <w:noProof/>
        </w:rPr>
        <w:fldChar w:fldCharType="end"/>
      </w:r>
    </w:p>
    <w:p w14:paraId="52BDFC57" w14:textId="28220099" w:rsidR="00D41710" w:rsidRPr="00D41710" w:rsidRDefault="00877D3A" w:rsidP="00D41710">
      <w:r>
        <w:fldChar w:fldCharType="end"/>
      </w:r>
    </w:p>
    <w:p w14:paraId="0DEF1065" w14:textId="77777777" w:rsidR="00877D3A" w:rsidRPr="005A0981" w:rsidRDefault="00877D3A">
      <w:pPr>
        <w:rPr>
          <w:rFonts w:ascii="Arial" w:hAnsi="Arial" w:cs="Arial"/>
        </w:rPr>
      </w:pPr>
    </w:p>
    <w:p w14:paraId="0594A358" w14:textId="77777777" w:rsidR="00567C56" w:rsidRPr="005A0981" w:rsidRDefault="00567C56">
      <w:pPr>
        <w:rPr>
          <w:rFonts w:ascii="Arial" w:hAnsi="Arial" w:cs="Arial"/>
        </w:rPr>
        <w:sectPr w:rsidR="00567C56" w:rsidRPr="005A0981" w:rsidSect="009B6CD6">
          <w:pgSz w:w="11906" w:h="16838"/>
          <w:pgMar w:top="1418" w:right="1418" w:bottom="1418" w:left="1418" w:header="709" w:footer="709" w:gutter="0"/>
          <w:cols w:space="708"/>
          <w:docGrid w:linePitch="360"/>
        </w:sectPr>
      </w:pPr>
    </w:p>
    <w:p w14:paraId="17490BC5" w14:textId="77777777" w:rsidR="00984FE1" w:rsidRPr="005A0981" w:rsidRDefault="00984FE1" w:rsidP="00984FE1">
      <w:pPr>
        <w:pStyle w:val="Cmsor1"/>
        <w:numPr>
          <w:ilvl w:val="0"/>
          <w:numId w:val="0"/>
        </w:numPr>
        <w:spacing w:after="240"/>
        <w:rPr>
          <w:rFonts w:ascii="Arial" w:hAnsi="Arial" w:cs="Arial"/>
        </w:rPr>
      </w:pPr>
      <w:bookmarkStart w:id="19" w:name="_Toc99372326"/>
      <w:r w:rsidRPr="005A0981">
        <w:rPr>
          <w:rFonts w:ascii="Arial" w:hAnsi="Arial" w:cs="Arial"/>
        </w:rPr>
        <w:lastRenderedPageBreak/>
        <w:t>Bevezető</w:t>
      </w:r>
      <w:bookmarkEnd w:id="19"/>
    </w:p>
    <w:p w14:paraId="7CB41A37" w14:textId="0C323EE1" w:rsidR="000670BD" w:rsidRDefault="009D3AED" w:rsidP="00D15592">
      <w:pPr>
        <w:jc w:val="both"/>
        <w:rPr>
          <w:rFonts w:ascii="Arial" w:hAnsi="Arial" w:cs="Arial"/>
        </w:rPr>
      </w:pPr>
      <w:r>
        <w:rPr>
          <w:rFonts w:ascii="Arial" w:hAnsi="Arial" w:cs="Arial"/>
        </w:rPr>
        <w:t>Csongrád</w:t>
      </w:r>
      <w:r w:rsidR="00984FE1" w:rsidRPr="005A0981">
        <w:rPr>
          <w:rFonts w:ascii="Arial" w:hAnsi="Arial" w:cs="Arial"/>
        </w:rPr>
        <w:t xml:space="preserve"> az ERFA 11. cikk eszköz alá besorolt városok </w:t>
      </w:r>
      <w:r>
        <w:rPr>
          <w:rFonts w:ascii="Arial" w:hAnsi="Arial" w:cs="Arial"/>
        </w:rPr>
        <w:t>közé tartozik. A</w:t>
      </w:r>
      <w:r w:rsidR="00984FE1" w:rsidRPr="005A0981">
        <w:rPr>
          <w:rFonts w:ascii="Arial" w:hAnsi="Arial" w:cs="Arial"/>
        </w:rPr>
        <w:t xml:space="preserve"> TOP Plusz források felhasználását rendszerező dokumentum, a TOP Plusz Városfejlesztési Program (TVP) összeállítás</w:t>
      </w:r>
      <w:r>
        <w:rPr>
          <w:rFonts w:ascii="Arial" w:hAnsi="Arial" w:cs="Arial"/>
        </w:rPr>
        <w:t xml:space="preserve">a a </w:t>
      </w:r>
      <w:r w:rsidR="00984FE1" w:rsidRPr="005A0981">
        <w:rPr>
          <w:rFonts w:ascii="Arial" w:hAnsi="Arial" w:cs="Arial"/>
        </w:rPr>
        <w:t>TVP-t a sablon felépítését követ</w:t>
      </w:r>
      <w:r>
        <w:rPr>
          <w:rFonts w:ascii="Arial" w:hAnsi="Arial" w:cs="Arial"/>
        </w:rPr>
        <w:t xml:space="preserve">i. </w:t>
      </w:r>
      <w:r w:rsidR="000670BD" w:rsidRPr="005A0981">
        <w:rPr>
          <w:rFonts w:ascii="Arial" w:hAnsi="Arial" w:cs="Arial"/>
        </w:rPr>
        <w:t>Verziókövetés</w:t>
      </w:r>
    </w:p>
    <w:p w14:paraId="7113AB81" w14:textId="0ADBAF5B" w:rsidR="00FC3325" w:rsidRPr="005A0981" w:rsidRDefault="005C01E6" w:rsidP="00D15592">
      <w:pPr>
        <w:pStyle w:val="Cmsor1"/>
        <w:numPr>
          <w:ilvl w:val="0"/>
          <w:numId w:val="38"/>
        </w:numPr>
        <w:rPr>
          <w:rFonts w:ascii="Arial" w:hAnsi="Arial" w:cs="Arial"/>
        </w:rPr>
      </w:pPr>
      <w:bookmarkStart w:id="20" w:name="_Toc99372327"/>
      <w:r w:rsidRPr="005A0981">
        <w:rPr>
          <w:rFonts w:ascii="Arial" w:hAnsi="Arial" w:cs="Arial"/>
        </w:rPr>
        <w:t>Stratégiai beágyazottság</w:t>
      </w:r>
      <w:bookmarkEnd w:id="20"/>
    </w:p>
    <w:p w14:paraId="62211094" w14:textId="11C4FA81" w:rsidR="00F64DAD" w:rsidRDefault="001F2F20" w:rsidP="00B37390">
      <w:pPr>
        <w:spacing w:before="160"/>
        <w:jc w:val="both"/>
        <w:rPr>
          <w:rFonts w:ascii="Arial" w:hAnsi="Arial" w:cs="Arial"/>
        </w:rPr>
      </w:pPr>
      <w:r>
        <w:rPr>
          <w:rFonts w:ascii="Arial" w:hAnsi="Arial" w:cs="Arial"/>
        </w:rPr>
        <w:t>Csongrádon az</w:t>
      </w:r>
      <w:r w:rsidR="00BF0CCB">
        <w:rPr>
          <w:rFonts w:ascii="Arial" w:hAnsi="Arial" w:cs="Arial"/>
        </w:rPr>
        <w:t xml:space="preserve"> FVS készítése követi a településfejlesztési koncepció és településrendezési eszközök felülvizsgálatát, ezért részben támaszkodik a korábbi tervezési dokumentumokra, részben </w:t>
      </w:r>
      <w:r w:rsidR="00B90D66">
        <w:rPr>
          <w:rFonts w:ascii="Arial" w:hAnsi="Arial" w:cs="Arial"/>
        </w:rPr>
        <w:t>illeszkedik azokhoz. Az FVS a Módszertani kézikönyv útmutatásait követve készült. A</w:t>
      </w:r>
      <w:r w:rsidR="001A1323">
        <w:rPr>
          <w:rFonts w:ascii="Arial" w:hAnsi="Arial" w:cs="Arial"/>
        </w:rPr>
        <w:t>z FVS a</w:t>
      </w:r>
      <w:r w:rsidR="00B90D66">
        <w:rPr>
          <w:rFonts w:ascii="Arial" w:hAnsi="Arial" w:cs="Arial"/>
        </w:rPr>
        <w:t xml:space="preserve"> város</w:t>
      </w:r>
      <w:r w:rsidR="001A1323">
        <w:rPr>
          <w:rFonts w:ascii="Arial" w:hAnsi="Arial" w:cs="Arial"/>
        </w:rPr>
        <w:t xml:space="preserve"> elképzelései köré szerveződött, ugyanakkor</w:t>
      </w:r>
      <w:r w:rsidR="00B90D66">
        <w:rPr>
          <w:rFonts w:ascii="Arial" w:hAnsi="Arial" w:cs="Arial"/>
        </w:rPr>
        <w:t xml:space="preserve"> a tervezés során figyelembe vette a megyei </w:t>
      </w:r>
      <w:r w:rsidR="001A1323">
        <w:rPr>
          <w:rFonts w:ascii="Arial" w:hAnsi="Arial" w:cs="Arial"/>
        </w:rPr>
        <w:t>fejlesztési dokumentumok</w:t>
      </w:r>
      <w:r w:rsidR="00B90D66">
        <w:rPr>
          <w:rFonts w:ascii="Arial" w:hAnsi="Arial" w:cs="Arial"/>
        </w:rPr>
        <w:t xml:space="preserve"> és a TOP Plusz program tartalmát, </w:t>
      </w:r>
      <w:r w:rsidR="001A1323">
        <w:rPr>
          <w:rFonts w:ascii="Arial" w:hAnsi="Arial" w:cs="Arial"/>
        </w:rPr>
        <w:t xml:space="preserve">céljait, </w:t>
      </w:r>
      <w:r w:rsidR="00B90D66">
        <w:rPr>
          <w:rFonts w:ascii="Arial" w:hAnsi="Arial" w:cs="Arial"/>
        </w:rPr>
        <w:t>intézkedéseit</w:t>
      </w:r>
      <w:r w:rsidR="001A1323">
        <w:rPr>
          <w:rFonts w:ascii="Arial" w:hAnsi="Arial" w:cs="Arial"/>
        </w:rPr>
        <w:t xml:space="preserve">. </w:t>
      </w:r>
    </w:p>
    <w:p w14:paraId="7897C7FA" w14:textId="61F2CA91" w:rsidR="001A1323" w:rsidRDefault="001A1323" w:rsidP="00B37390">
      <w:pPr>
        <w:spacing w:before="160"/>
        <w:jc w:val="both"/>
        <w:rPr>
          <w:rFonts w:ascii="Arial" w:hAnsi="Arial" w:cs="Arial"/>
        </w:rPr>
      </w:pPr>
      <w:r>
        <w:rPr>
          <w:rFonts w:ascii="Arial" w:hAnsi="Arial" w:cs="Arial"/>
        </w:rPr>
        <w:t>A stratégiai célok illeszkednek a fenntartható fejlesztés alapvető kritériumaihoz</w:t>
      </w:r>
      <w:r w:rsidR="00AB1493">
        <w:rPr>
          <w:rFonts w:ascii="Arial" w:hAnsi="Arial" w:cs="Arial"/>
        </w:rPr>
        <w:t>, a fenntarthatóság dimenziói mentén mozog</w:t>
      </w:r>
      <w:r w:rsidR="00DE3752">
        <w:rPr>
          <w:rFonts w:ascii="Arial" w:hAnsi="Arial" w:cs="Arial"/>
        </w:rPr>
        <w:t>nak</w:t>
      </w:r>
      <w:r w:rsidR="00AB1493">
        <w:rPr>
          <w:rFonts w:ascii="Arial" w:hAnsi="Arial" w:cs="Arial"/>
        </w:rPr>
        <w:t>. A célok egyaránt tartalmazzák a fenntartható természeti erőforrás-gazdálkodás, a karbonsemlegesség, a társadalmi esélyegyenlőség és az élhető te</w:t>
      </w:r>
      <w:r w:rsidR="00DE3752">
        <w:rPr>
          <w:rFonts w:ascii="Arial" w:hAnsi="Arial" w:cs="Arial"/>
        </w:rPr>
        <w:t>le</w:t>
      </w:r>
      <w:r w:rsidR="00AB1493">
        <w:rPr>
          <w:rFonts w:ascii="Arial" w:hAnsi="Arial" w:cs="Arial"/>
        </w:rPr>
        <w:t>pülési környezet att</w:t>
      </w:r>
      <w:r w:rsidR="00DE3752">
        <w:rPr>
          <w:rFonts w:ascii="Arial" w:hAnsi="Arial" w:cs="Arial"/>
        </w:rPr>
        <w:t>r</w:t>
      </w:r>
      <w:r w:rsidR="00AB1493">
        <w:rPr>
          <w:rFonts w:ascii="Arial" w:hAnsi="Arial" w:cs="Arial"/>
        </w:rPr>
        <w:t>ibútumai</w:t>
      </w:r>
      <w:r w:rsidR="001F2F20">
        <w:rPr>
          <w:rFonts w:ascii="Arial" w:hAnsi="Arial" w:cs="Arial"/>
        </w:rPr>
        <w:t>t</w:t>
      </w:r>
      <w:r w:rsidR="00AB1493">
        <w:rPr>
          <w:rFonts w:ascii="Arial" w:hAnsi="Arial" w:cs="Arial"/>
        </w:rPr>
        <w:t xml:space="preserve">. </w:t>
      </w:r>
    </w:p>
    <w:p w14:paraId="7AFEBE0C" w14:textId="77A1B08B" w:rsidR="00877D3A" w:rsidRPr="00877D3A" w:rsidRDefault="00877D3A" w:rsidP="00877D3A">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21" w:name="_Toc451783280"/>
      <w:bookmarkStart w:id="22" w:name="_Toc94497684"/>
      <w:bookmarkStart w:id="23" w:name="_Toc99112990"/>
      <w:bookmarkStart w:id="24" w:name="_Toc99372880"/>
      <w:r w:rsidR="00C20223">
        <w:rPr>
          <w:rFonts w:ascii="Arial Narrow" w:hAnsi="Arial Narrow" w:cs="Arial"/>
          <w:i w:val="0"/>
          <w:iCs w:val="0"/>
          <w:noProof/>
          <w:sz w:val="22"/>
          <w:szCs w:val="22"/>
        </w:rPr>
        <w:t>1</w:t>
      </w:r>
      <w:r w:rsidRPr="00877D3A">
        <w:rPr>
          <w:rFonts w:ascii="Arial Narrow" w:hAnsi="Arial Narrow" w:cs="Arial"/>
          <w:i w:val="0"/>
          <w:iCs w:val="0"/>
          <w:noProof/>
          <w:sz w:val="22"/>
          <w:szCs w:val="22"/>
        </w:rPr>
        <w:fldChar w:fldCharType="end"/>
      </w:r>
      <w:bookmarkStart w:id="25" w:name="_Toc447184656"/>
      <w:r w:rsidRPr="00877D3A">
        <w:rPr>
          <w:rFonts w:ascii="Arial Narrow" w:hAnsi="Arial Narrow" w:cs="Arial"/>
          <w:i w:val="0"/>
          <w:iCs w:val="0"/>
          <w:noProof/>
          <w:sz w:val="22"/>
          <w:szCs w:val="22"/>
        </w:rPr>
        <w:t xml:space="preserve">. táblázat: </w:t>
      </w:r>
      <w:bookmarkEnd w:id="21"/>
      <w:bookmarkEnd w:id="22"/>
      <w:bookmarkEnd w:id="23"/>
      <w:bookmarkEnd w:id="25"/>
      <w:r w:rsidRPr="00161A6F">
        <w:rPr>
          <w:rFonts w:ascii="Arial Narrow" w:hAnsi="Arial Narrow" w:cs="Arial"/>
          <w:i w:val="0"/>
          <w:iCs w:val="0"/>
          <w:noProof/>
          <w:sz w:val="22"/>
          <w:szCs w:val="22"/>
        </w:rPr>
        <w:t>Stratégiai célmátrix</w:t>
      </w:r>
      <w:bookmarkEnd w:id="24"/>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3"/>
        <w:gridCol w:w="386"/>
        <w:gridCol w:w="1486"/>
        <w:gridCol w:w="421"/>
        <w:gridCol w:w="1564"/>
        <w:gridCol w:w="425"/>
        <w:gridCol w:w="1418"/>
        <w:gridCol w:w="425"/>
        <w:gridCol w:w="2268"/>
      </w:tblGrid>
      <w:tr w:rsidR="00F64DAD" w:rsidRPr="005A0981" w14:paraId="6D81121F" w14:textId="77777777" w:rsidTr="00B8547D">
        <w:trPr>
          <w:trHeight w:val="287"/>
        </w:trPr>
        <w:tc>
          <w:tcPr>
            <w:tcW w:w="533" w:type="dxa"/>
            <w:vMerge w:val="restart"/>
            <w:shd w:val="clear" w:color="auto" w:fill="92D050"/>
            <w:textDirection w:val="btLr"/>
            <w:vAlign w:val="center"/>
          </w:tcPr>
          <w:p w14:paraId="1D4528E8"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Stratégiai célok (S)</w:t>
            </w:r>
          </w:p>
        </w:tc>
        <w:tc>
          <w:tcPr>
            <w:tcW w:w="8393" w:type="dxa"/>
            <w:gridSpan w:val="8"/>
            <w:shd w:val="clear" w:color="auto" w:fill="92D050"/>
            <w:vAlign w:val="center"/>
          </w:tcPr>
          <w:p w14:paraId="013F1E7B"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Fenntartható</w:t>
            </w:r>
          </w:p>
        </w:tc>
      </w:tr>
      <w:tr w:rsidR="00F64DAD" w:rsidRPr="005A0981" w14:paraId="12855EFD" w14:textId="77777777" w:rsidTr="00B8547D">
        <w:trPr>
          <w:trHeight w:val="224"/>
        </w:trPr>
        <w:tc>
          <w:tcPr>
            <w:tcW w:w="533" w:type="dxa"/>
            <w:vMerge/>
            <w:shd w:val="clear" w:color="auto" w:fill="92D050"/>
            <w:vAlign w:val="center"/>
            <w:hideMark/>
          </w:tcPr>
          <w:p w14:paraId="0BA12D5F"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1872" w:type="dxa"/>
            <w:gridSpan w:val="2"/>
            <w:shd w:val="clear" w:color="auto" w:fill="92D050"/>
            <w:vAlign w:val="center"/>
            <w:hideMark/>
          </w:tcPr>
          <w:p w14:paraId="41564923"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Társadalom</w:t>
            </w:r>
          </w:p>
        </w:tc>
        <w:tc>
          <w:tcPr>
            <w:tcW w:w="1985" w:type="dxa"/>
            <w:gridSpan w:val="2"/>
            <w:shd w:val="clear" w:color="auto" w:fill="92D050"/>
            <w:vAlign w:val="center"/>
            <w:hideMark/>
          </w:tcPr>
          <w:p w14:paraId="2640A353"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Természeti környezet</w:t>
            </w:r>
          </w:p>
        </w:tc>
        <w:tc>
          <w:tcPr>
            <w:tcW w:w="1843" w:type="dxa"/>
            <w:gridSpan w:val="2"/>
            <w:shd w:val="clear" w:color="auto" w:fill="92D050"/>
            <w:vAlign w:val="center"/>
            <w:hideMark/>
          </w:tcPr>
          <w:p w14:paraId="18C6784D"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Város</w:t>
            </w:r>
          </w:p>
        </w:tc>
        <w:tc>
          <w:tcPr>
            <w:tcW w:w="2693" w:type="dxa"/>
            <w:gridSpan w:val="2"/>
            <w:shd w:val="clear" w:color="auto" w:fill="92D050"/>
            <w:vAlign w:val="center"/>
            <w:hideMark/>
          </w:tcPr>
          <w:p w14:paraId="1101F0F3"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Gazdaság</w:t>
            </w:r>
          </w:p>
        </w:tc>
      </w:tr>
      <w:tr w:rsidR="00F64DAD" w:rsidRPr="005A0981" w14:paraId="0FF0F37E" w14:textId="77777777" w:rsidTr="00B8547D">
        <w:trPr>
          <w:trHeight w:val="827"/>
        </w:trPr>
        <w:tc>
          <w:tcPr>
            <w:tcW w:w="533" w:type="dxa"/>
            <w:vMerge/>
            <w:shd w:val="clear" w:color="auto" w:fill="92D050"/>
            <w:vAlign w:val="center"/>
            <w:hideMark/>
          </w:tcPr>
          <w:p w14:paraId="2199D90B" w14:textId="77777777" w:rsidR="00F64DAD" w:rsidRPr="005A0981" w:rsidRDefault="00F64DAD" w:rsidP="00B8547D">
            <w:pPr>
              <w:keepNext/>
              <w:spacing w:after="0"/>
              <w:jc w:val="center"/>
              <w:rPr>
                <w:rFonts w:ascii="Arial Narrow" w:eastAsia="Times New Roman" w:hAnsi="Arial Narrow" w:cs="Arial"/>
                <w:sz w:val="20"/>
                <w:szCs w:val="20"/>
                <w:lang w:eastAsia="hu-HU"/>
              </w:rPr>
            </w:pPr>
          </w:p>
        </w:tc>
        <w:tc>
          <w:tcPr>
            <w:tcW w:w="1872" w:type="dxa"/>
            <w:gridSpan w:val="2"/>
            <w:shd w:val="clear" w:color="auto" w:fill="92D050"/>
            <w:vAlign w:val="center"/>
            <w:hideMark/>
          </w:tcPr>
          <w:p w14:paraId="26283943"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S1. Bizakodó, össze</w:t>
            </w:r>
            <w:r w:rsidRPr="005A0981">
              <w:rPr>
                <w:rFonts w:ascii="Arial Narrow" w:eastAsia="Times New Roman" w:hAnsi="Arial Narrow" w:cs="Arial"/>
                <w:color w:val="000000"/>
                <w:sz w:val="20"/>
                <w:szCs w:val="20"/>
                <w:lang w:eastAsia="hu-HU"/>
              </w:rPr>
              <w:softHyphen/>
              <w:t>tartó, tettre kész városi és tanyasi társadalom</w:t>
            </w:r>
          </w:p>
        </w:tc>
        <w:tc>
          <w:tcPr>
            <w:tcW w:w="1985" w:type="dxa"/>
            <w:gridSpan w:val="2"/>
            <w:shd w:val="clear" w:color="auto" w:fill="92D050"/>
            <w:vAlign w:val="center"/>
            <w:hideMark/>
          </w:tcPr>
          <w:p w14:paraId="70299701"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S2. Az ökológiai szol</w:t>
            </w:r>
            <w:r w:rsidRPr="005A0981">
              <w:rPr>
                <w:rFonts w:ascii="Arial Narrow" w:eastAsia="Times New Roman" w:hAnsi="Arial Narrow" w:cs="Arial"/>
                <w:color w:val="000000"/>
                <w:sz w:val="20"/>
                <w:szCs w:val="20"/>
                <w:lang w:eastAsia="hu-HU"/>
              </w:rPr>
              <w:softHyphen/>
              <w:t>gáltatások fenntartható használata és fejlesztése</w:t>
            </w:r>
          </w:p>
        </w:tc>
        <w:tc>
          <w:tcPr>
            <w:tcW w:w="1843" w:type="dxa"/>
            <w:gridSpan w:val="2"/>
            <w:shd w:val="clear" w:color="auto" w:fill="92D050"/>
            <w:vAlign w:val="center"/>
            <w:hideMark/>
          </w:tcPr>
          <w:p w14:paraId="0692EF23"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S3. Kedvező mikroklímájú, vonzó kisvárosi miliő</w:t>
            </w:r>
          </w:p>
        </w:tc>
        <w:tc>
          <w:tcPr>
            <w:tcW w:w="2693" w:type="dxa"/>
            <w:gridSpan w:val="2"/>
            <w:shd w:val="clear" w:color="auto" w:fill="92D050"/>
            <w:vAlign w:val="center"/>
            <w:hideMark/>
          </w:tcPr>
          <w:p w14:paraId="4DECC93C"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S4. Kompakt, vonzó gazdaság, értékteremtő foglalkoztatás és tájhasználat</w:t>
            </w:r>
          </w:p>
        </w:tc>
      </w:tr>
      <w:tr w:rsidR="00F64DAD" w:rsidRPr="005A0981" w14:paraId="41D18D91" w14:textId="77777777" w:rsidTr="00B8547D">
        <w:trPr>
          <w:trHeight w:val="354"/>
        </w:trPr>
        <w:tc>
          <w:tcPr>
            <w:tcW w:w="533" w:type="dxa"/>
            <w:vMerge w:val="restart"/>
            <w:shd w:val="clear" w:color="auto" w:fill="auto"/>
            <w:textDirection w:val="btLr"/>
            <w:vAlign w:val="center"/>
            <w:hideMark/>
          </w:tcPr>
          <w:p w14:paraId="29B9E372" w14:textId="77777777" w:rsidR="00F64DAD" w:rsidRPr="005A0981" w:rsidRDefault="00F64DAD" w:rsidP="00B8547D">
            <w:pPr>
              <w:keepNext/>
              <w:spacing w:after="0"/>
              <w:ind w:left="113" w:right="113"/>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Kapcsolódó részcélok (R)</w:t>
            </w:r>
          </w:p>
        </w:tc>
        <w:tc>
          <w:tcPr>
            <w:tcW w:w="386" w:type="dxa"/>
            <w:shd w:val="clear" w:color="auto" w:fill="auto"/>
            <w:vAlign w:val="center"/>
            <w:hideMark/>
          </w:tcPr>
          <w:p w14:paraId="5B574881"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1486" w:type="dxa"/>
            <w:vMerge w:val="restart"/>
            <w:shd w:val="clear" w:color="auto" w:fill="auto"/>
            <w:vAlign w:val="center"/>
            <w:hideMark/>
          </w:tcPr>
          <w:p w14:paraId="3E8570A1" w14:textId="63E4428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 Helyi tudástő</w:t>
            </w:r>
            <w:r w:rsidRPr="005A0981">
              <w:rPr>
                <w:rFonts w:ascii="Arial Narrow" w:eastAsia="Times New Roman" w:hAnsi="Arial Narrow" w:cs="Arial"/>
                <w:color w:val="000000"/>
                <w:sz w:val="20"/>
                <w:szCs w:val="20"/>
                <w:lang w:eastAsia="hu-HU"/>
              </w:rPr>
              <w:softHyphen/>
              <w:t>ke gyarapítása, korszerű tudásva</w:t>
            </w:r>
            <w:r w:rsidRPr="005A0981">
              <w:rPr>
                <w:rFonts w:ascii="Arial Narrow" w:eastAsia="Times New Roman" w:hAnsi="Arial Narrow" w:cs="Arial"/>
                <w:color w:val="000000"/>
                <w:sz w:val="20"/>
                <w:szCs w:val="20"/>
                <w:lang w:eastAsia="hu-HU"/>
              </w:rPr>
              <w:softHyphen/>
              <w:t>gyon</w:t>
            </w:r>
            <w:r w:rsidR="00DE3752">
              <w:rPr>
                <w:rFonts w:ascii="Arial Narrow" w:eastAsia="Times New Roman" w:hAnsi="Arial Narrow" w:cs="Arial"/>
                <w:color w:val="000000"/>
                <w:sz w:val="20"/>
                <w:szCs w:val="20"/>
                <w:lang w:eastAsia="hu-HU"/>
              </w:rPr>
              <w:t xml:space="preserve">- </w:t>
            </w:r>
            <w:r w:rsidRPr="005A0981">
              <w:rPr>
                <w:rFonts w:ascii="Arial Narrow" w:eastAsia="Times New Roman" w:hAnsi="Arial Narrow" w:cs="Arial"/>
                <w:color w:val="000000"/>
                <w:sz w:val="20"/>
                <w:szCs w:val="20"/>
                <w:lang w:eastAsia="hu-HU"/>
              </w:rPr>
              <w:t>gazdálkodás</w:t>
            </w:r>
          </w:p>
        </w:tc>
        <w:tc>
          <w:tcPr>
            <w:tcW w:w="421" w:type="dxa"/>
            <w:shd w:val="clear" w:color="auto" w:fill="auto"/>
            <w:vAlign w:val="center"/>
            <w:hideMark/>
          </w:tcPr>
          <w:p w14:paraId="203E9C51"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1564" w:type="dxa"/>
            <w:vMerge w:val="restart"/>
            <w:shd w:val="clear" w:color="auto" w:fill="auto"/>
            <w:vAlign w:val="center"/>
            <w:hideMark/>
          </w:tcPr>
          <w:p w14:paraId="1CFFA260"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 Kék és zöld infrastruktúra fejlesz</w:t>
            </w:r>
            <w:r w:rsidRPr="005A0981">
              <w:rPr>
                <w:rFonts w:ascii="Arial Narrow" w:eastAsia="Times New Roman" w:hAnsi="Arial Narrow" w:cs="Arial"/>
                <w:color w:val="000000"/>
                <w:sz w:val="20"/>
                <w:szCs w:val="20"/>
                <w:lang w:eastAsia="hu-HU"/>
              </w:rPr>
              <w:softHyphen/>
              <w:t>tések, biodiverzitás védelme</w:t>
            </w:r>
          </w:p>
        </w:tc>
        <w:tc>
          <w:tcPr>
            <w:tcW w:w="425" w:type="dxa"/>
            <w:shd w:val="clear" w:color="auto" w:fill="auto"/>
            <w:vAlign w:val="center"/>
            <w:hideMark/>
          </w:tcPr>
          <w:p w14:paraId="1604F347"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KV</w:t>
            </w:r>
          </w:p>
        </w:tc>
        <w:tc>
          <w:tcPr>
            <w:tcW w:w="1418" w:type="dxa"/>
            <w:vMerge w:val="restart"/>
            <w:shd w:val="clear" w:color="auto" w:fill="auto"/>
            <w:vAlign w:val="center"/>
            <w:hideMark/>
          </w:tcPr>
          <w:p w14:paraId="56F59953"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 Településfej</w:t>
            </w:r>
            <w:r w:rsidRPr="005A0981">
              <w:rPr>
                <w:rFonts w:ascii="Arial Narrow" w:eastAsia="Times New Roman" w:hAnsi="Arial Narrow" w:cs="Arial"/>
                <w:color w:val="000000"/>
                <w:sz w:val="20"/>
                <w:szCs w:val="20"/>
                <w:lang w:eastAsia="hu-HU"/>
              </w:rPr>
              <w:softHyphen/>
              <w:t>lesztés, telepü</w:t>
            </w:r>
            <w:r w:rsidRPr="005A0981">
              <w:rPr>
                <w:rFonts w:ascii="Arial Narrow" w:eastAsia="Times New Roman" w:hAnsi="Arial Narrow" w:cs="Arial"/>
                <w:color w:val="000000"/>
                <w:sz w:val="20"/>
                <w:szCs w:val="20"/>
                <w:lang w:eastAsia="hu-HU"/>
              </w:rPr>
              <w:softHyphen/>
              <w:t>lést ellátó szol</w:t>
            </w:r>
            <w:r w:rsidRPr="005A0981">
              <w:rPr>
                <w:rFonts w:ascii="Arial Narrow" w:eastAsia="Times New Roman" w:hAnsi="Arial Narrow" w:cs="Arial"/>
                <w:color w:val="000000"/>
                <w:sz w:val="20"/>
                <w:szCs w:val="20"/>
                <w:lang w:eastAsia="hu-HU"/>
              </w:rPr>
              <w:softHyphen/>
              <w:t>gáltatások infra</w:t>
            </w:r>
            <w:r w:rsidRPr="005A0981">
              <w:rPr>
                <w:rFonts w:ascii="Arial Narrow" w:eastAsia="Times New Roman" w:hAnsi="Arial Narrow" w:cs="Arial"/>
                <w:color w:val="000000"/>
                <w:sz w:val="20"/>
                <w:szCs w:val="20"/>
                <w:lang w:eastAsia="hu-HU"/>
              </w:rPr>
              <w:softHyphen/>
              <w:t>struktúra és szol</w:t>
            </w:r>
            <w:r w:rsidRPr="005A0981">
              <w:rPr>
                <w:rFonts w:ascii="Arial Narrow" w:eastAsia="Times New Roman" w:hAnsi="Arial Narrow" w:cs="Arial"/>
                <w:color w:val="000000"/>
                <w:sz w:val="20"/>
                <w:szCs w:val="20"/>
                <w:lang w:eastAsia="hu-HU"/>
              </w:rPr>
              <w:softHyphen/>
              <w:t>gáltatásfejlesz</w:t>
            </w:r>
            <w:r w:rsidRPr="005A0981">
              <w:rPr>
                <w:rFonts w:ascii="Arial Narrow" w:eastAsia="Times New Roman" w:hAnsi="Arial Narrow" w:cs="Arial"/>
                <w:color w:val="000000"/>
                <w:sz w:val="20"/>
                <w:szCs w:val="20"/>
                <w:lang w:eastAsia="hu-HU"/>
              </w:rPr>
              <w:softHyphen/>
              <w:t>tése</w:t>
            </w:r>
          </w:p>
        </w:tc>
        <w:tc>
          <w:tcPr>
            <w:tcW w:w="425" w:type="dxa"/>
            <w:shd w:val="clear" w:color="auto" w:fill="auto"/>
            <w:vAlign w:val="center"/>
          </w:tcPr>
          <w:p w14:paraId="2707D747"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2268" w:type="dxa"/>
            <w:vMerge w:val="restart"/>
            <w:shd w:val="clear" w:color="auto" w:fill="auto"/>
            <w:vAlign w:val="center"/>
            <w:hideMark/>
          </w:tcPr>
          <w:p w14:paraId="72DA7543"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 Karbonsemleges, innovatív ipar és magas szintű üzleti és lakossági szolgáltatások fejlesztése</w:t>
            </w:r>
          </w:p>
        </w:tc>
      </w:tr>
      <w:tr w:rsidR="00F64DAD" w:rsidRPr="005A0981" w14:paraId="23257067" w14:textId="77777777" w:rsidTr="00B8547D">
        <w:trPr>
          <w:trHeight w:val="203"/>
        </w:trPr>
        <w:tc>
          <w:tcPr>
            <w:tcW w:w="533" w:type="dxa"/>
            <w:vMerge/>
            <w:shd w:val="clear" w:color="auto" w:fill="auto"/>
            <w:vAlign w:val="center"/>
          </w:tcPr>
          <w:p w14:paraId="1F30C1D4"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386" w:type="dxa"/>
            <w:shd w:val="clear" w:color="auto" w:fill="auto"/>
            <w:vAlign w:val="center"/>
          </w:tcPr>
          <w:p w14:paraId="2C88A6CD"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MV</w:t>
            </w:r>
          </w:p>
        </w:tc>
        <w:tc>
          <w:tcPr>
            <w:tcW w:w="1486" w:type="dxa"/>
            <w:vMerge/>
            <w:shd w:val="clear" w:color="auto" w:fill="auto"/>
            <w:vAlign w:val="center"/>
          </w:tcPr>
          <w:p w14:paraId="1173D69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1" w:type="dxa"/>
            <w:vMerge w:val="restart"/>
            <w:shd w:val="clear" w:color="auto" w:fill="auto"/>
            <w:vAlign w:val="center"/>
          </w:tcPr>
          <w:p w14:paraId="23FB7F8C"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KV</w:t>
            </w:r>
          </w:p>
        </w:tc>
        <w:tc>
          <w:tcPr>
            <w:tcW w:w="1564" w:type="dxa"/>
            <w:vMerge/>
            <w:shd w:val="clear" w:color="auto" w:fill="auto"/>
            <w:vAlign w:val="center"/>
          </w:tcPr>
          <w:p w14:paraId="0258F5E7"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vMerge w:val="restart"/>
            <w:shd w:val="clear" w:color="auto" w:fill="auto"/>
            <w:vAlign w:val="center"/>
          </w:tcPr>
          <w:p w14:paraId="29DE62CE"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1418" w:type="dxa"/>
            <w:vMerge/>
            <w:shd w:val="clear" w:color="auto" w:fill="auto"/>
            <w:vAlign w:val="center"/>
          </w:tcPr>
          <w:p w14:paraId="5381420B"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vMerge w:val="restart"/>
            <w:shd w:val="clear" w:color="auto" w:fill="auto"/>
            <w:vAlign w:val="center"/>
          </w:tcPr>
          <w:p w14:paraId="20CF7C3C"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2268" w:type="dxa"/>
            <w:vMerge/>
            <w:shd w:val="clear" w:color="auto" w:fill="auto"/>
            <w:vAlign w:val="center"/>
          </w:tcPr>
          <w:p w14:paraId="52DDD446"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3544B1F3" w14:textId="77777777" w:rsidTr="00B8547D">
        <w:trPr>
          <w:trHeight w:val="202"/>
        </w:trPr>
        <w:tc>
          <w:tcPr>
            <w:tcW w:w="533" w:type="dxa"/>
            <w:vMerge/>
            <w:shd w:val="clear" w:color="auto" w:fill="auto"/>
            <w:vAlign w:val="center"/>
          </w:tcPr>
          <w:p w14:paraId="6E55D344"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386" w:type="dxa"/>
            <w:shd w:val="clear" w:color="auto" w:fill="auto"/>
            <w:vAlign w:val="center"/>
          </w:tcPr>
          <w:p w14:paraId="6D96CC37"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1486" w:type="dxa"/>
            <w:vMerge/>
            <w:shd w:val="clear" w:color="auto" w:fill="auto"/>
            <w:vAlign w:val="center"/>
          </w:tcPr>
          <w:p w14:paraId="4D25453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1" w:type="dxa"/>
            <w:vMerge/>
            <w:shd w:val="clear" w:color="auto" w:fill="auto"/>
            <w:vAlign w:val="center"/>
          </w:tcPr>
          <w:p w14:paraId="29DCB309"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564" w:type="dxa"/>
            <w:vMerge/>
            <w:shd w:val="clear" w:color="auto" w:fill="auto"/>
            <w:vAlign w:val="center"/>
          </w:tcPr>
          <w:p w14:paraId="12CD1D4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vMerge/>
            <w:shd w:val="clear" w:color="auto" w:fill="auto"/>
            <w:vAlign w:val="center"/>
          </w:tcPr>
          <w:p w14:paraId="61E867A2"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418" w:type="dxa"/>
            <w:vMerge/>
            <w:shd w:val="clear" w:color="auto" w:fill="auto"/>
            <w:vAlign w:val="center"/>
          </w:tcPr>
          <w:p w14:paraId="2BDC98F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vMerge/>
            <w:shd w:val="clear" w:color="auto" w:fill="auto"/>
            <w:vAlign w:val="center"/>
          </w:tcPr>
          <w:p w14:paraId="48E4A015"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2268" w:type="dxa"/>
            <w:vMerge/>
            <w:shd w:val="clear" w:color="auto" w:fill="auto"/>
            <w:vAlign w:val="center"/>
          </w:tcPr>
          <w:p w14:paraId="05DE1E7F"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706FB6C5" w14:textId="77777777" w:rsidTr="00B8547D">
        <w:trPr>
          <w:trHeight w:val="128"/>
        </w:trPr>
        <w:tc>
          <w:tcPr>
            <w:tcW w:w="533" w:type="dxa"/>
            <w:vMerge/>
            <w:shd w:val="clear" w:color="auto" w:fill="auto"/>
            <w:vAlign w:val="center"/>
          </w:tcPr>
          <w:p w14:paraId="276B7984"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386" w:type="dxa"/>
            <w:shd w:val="clear" w:color="auto" w:fill="auto"/>
            <w:vAlign w:val="center"/>
          </w:tcPr>
          <w:p w14:paraId="6121864E"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DV</w:t>
            </w:r>
          </w:p>
        </w:tc>
        <w:tc>
          <w:tcPr>
            <w:tcW w:w="1486" w:type="dxa"/>
            <w:vMerge/>
            <w:shd w:val="clear" w:color="auto" w:fill="auto"/>
            <w:vAlign w:val="center"/>
          </w:tcPr>
          <w:p w14:paraId="5E2A57DE"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1" w:type="dxa"/>
            <w:shd w:val="clear" w:color="auto" w:fill="auto"/>
            <w:vAlign w:val="center"/>
          </w:tcPr>
          <w:p w14:paraId="1979D151"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1564" w:type="dxa"/>
            <w:vMerge/>
            <w:shd w:val="clear" w:color="auto" w:fill="auto"/>
            <w:vAlign w:val="center"/>
          </w:tcPr>
          <w:p w14:paraId="715FD8F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05130241"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DV</w:t>
            </w:r>
          </w:p>
        </w:tc>
        <w:tc>
          <w:tcPr>
            <w:tcW w:w="1418" w:type="dxa"/>
            <w:vMerge/>
            <w:shd w:val="clear" w:color="auto" w:fill="auto"/>
            <w:vAlign w:val="center"/>
          </w:tcPr>
          <w:p w14:paraId="454A2399"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48446FF6"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DV</w:t>
            </w:r>
          </w:p>
        </w:tc>
        <w:tc>
          <w:tcPr>
            <w:tcW w:w="2268" w:type="dxa"/>
            <w:vMerge/>
            <w:shd w:val="clear" w:color="auto" w:fill="auto"/>
            <w:vAlign w:val="center"/>
          </w:tcPr>
          <w:p w14:paraId="0487FFDF"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75F97BA6" w14:textId="77777777" w:rsidTr="00B8547D">
        <w:trPr>
          <w:trHeight w:val="70"/>
        </w:trPr>
        <w:tc>
          <w:tcPr>
            <w:tcW w:w="533" w:type="dxa"/>
            <w:vMerge/>
            <w:shd w:val="clear" w:color="auto" w:fill="auto"/>
            <w:vAlign w:val="center"/>
            <w:hideMark/>
          </w:tcPr>
          <w:p w14:paraId="08C39C9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vMerge w:val="restart"/>
            <w:shd w:val="clear" w:color="auto" w:fill="auto"/>
            <w:vAlign w:val="center"/>
            <w:hideMark/>
          </w:tcPr>
          <w:p w14:paraId="535A9ABA"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MV</w:t>
            </w:r>
          </w:p>
        </w:tc>
        <w:tc>
          <w:tcPr>
            <w:tcW w:w="1486" w:type="dxa"/>
            <w:vMerge w:val="restart"/>
            <w:shd w:val="clear" w:color="auto" w:fill="auto"/>
            <w:vAlign w:val="center"/>
            <w:hideMark/>
          </w:tcPr>
          <w:p w14:paraId="55EEBDEA"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R2. Helyi identitás és kohézió erősí</w:t>
            </w:r>
            <w:r w:rsidRPr="005A0981">
              <w:rPr>
                <w:rFonts w:ascii="Arial Narrow" w:eastAsia="Times New Roman" w:hAnsi="Arial Narrow" w:cs="Arial"/>
                <w:color w:val="000000"/>
                <w:sz w:val="20"/>
                <w:szCs w:val="20"/>
                <w:lang w:eastAsia="hu-HU"/>
              </w:rPr>
              <w:softHyphen/>
              <w:t xml:space="preserve">tése </w:t>
            </w:r>
          </w:p>
        </w:tc>
        <w:tc>
          <w:tcPr>
            <w:tcW w:w="1985" w:type="dxa"/>
            <w:gridSpan w:val="2"/>
            <w:vMerge w:val="restart"/>
            <w:shd w:val="clear" w:color="auto" w:fill="auto"/>
            <w:vAlign w:val="center"/>
          </w:tcPr>
          <w:p w14:paraId="42F8ACDF"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hideMark/>
          </w:tcPr>
          <w:p w14:paraId="590CD24F"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MV</w:t>
            </w:r>
          </w:p>
        </w:tc>
        <w:tc>
          <w:tcPr>
            <w:tcW w:w="1418" w:type="dxa"/>
            <w:vMerge/>
            <w:shd w:val="clear" w:color="auto" w:fill="auto"/>
            <w:vAlign w:val="center"/>
          </w:tcPr>
          <w:p w14:paraId="5BECFEBC"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2DF54A90"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2268" w:type="dxa"/>
            <w:vMerge w:val="restart"/>
            <w:shd w:val="clear" w:color="auto" w:fill="auto"/>
            <w:vAlign w:val="center"/>
            <w:hideMark/>
          </w:tcPr>
          <w:p w14:paraId="363A4F1A"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 Fenntartható idegenfor</w:t>
            </w:r>
            <w:r w:rsidRPr="005A0981">
              <w:rPr>
                <w:rFonts w:ascii="Arial Narrow" w:eastAsia="Times New Roman" w:hAnsi="Arial Narrow" w:cs="Arial"/>
                <w:color w:val="000000"/>
                <w:sz w:val="20"/>
                <w:szCs w:val="20"/>
                <w:lang w:eastAsia="hu-HU"/>
              </w:rPr>
              <w:softHyphen/>
              <w:t>galom, és idegenforgalmi szolgáltatások</w:t>
            </w:r>
          </w:p>
        </w:tc>
      </w:tr>
      <w:tr w:rsidR="00F64DAD" w:rsidRPr="005A0981" w14:paraId="0E20BED4" w14:textId="77777777" w:rsidTr="00B8547D">
        <w:trPr>
          <w:trHeight w:val="116"/>
        </w:trPr>
        <w:tc>
          <w:tcPr>
            <w:tcW w:w="533" w:type="dxa"/>
            <w:vMerge/>
            <w:shd w:val="clear" w:color="auto" w:fill="auto"/>
            <w:vAlign w:val="center"/>
          </w:tcPr>
          <w:p w14:paraId="7F097C06"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vMerge/>
            <w:shd w:val="clear" w:color="auto" w:fill="auto"/>
            <w:vAlign w:val="center"/>
          </w:tcPr>
          <w:p w14:paraId="29E7E19A"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1486" w:type="dxa"/>
            <w:vMerge/>
            <w:shd w:val="clear" w:color="auto" w:fill="auto"/>
            <w:vAlign w:val="center"/>
          </w:tcPr>
          <w:p w14:paraId="3FC68851"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985" w:type="dxa"/>
            <w:gridSpan w:val="2"/>
            <w:vMerge/>
            <w:shd w:val="clear" w:color="auto" w:fill="auto"/>
            <w:vAlign w:val="center"/>
          </w:tcPr>
          <w:p w14:paraId="3E686E2F"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4757C3FC"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1418" w:type="dxa"/>
            <w:vMerge/>
            <w:shd w:val="clear" w:color="auto" w:fill="auto"/>
            <w:vAlign w:val="center"/>
          </w:tcPr>
          <w:p w14:paraId="0D067C42"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4CD99E0F"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2268" w:type="dxa"/>
            <w:vMerge/>
            <w:shd w:val="clear" w:color="auto" w:fill="auto"/>
            <w:vAlign w:val="center"/>
          </w:tcPr>
          <w:p w14:paraId="53917420"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6A7D7FF9" w14:textId="77777777" w:rsidTr="00B8547D">
        <w:trPr>
          <w:trHeight w:val="263"/>
        </w:trPr>
        <w:tc>
          <w:tcPr>
            <w:tcW w:w="533" w:type="dxa"/>
            <w:vMerge/>
            <w:shd w:val="clear" w:color="auto" w:fill="auto"/>
            <w:vAlign w:val="center"/>
          </w:tcPr>
          <w:p w14:paraId="19457E45"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vMerge/>
            <w:shd w:val="clear" w:color="auto" w:fill="auto"/>
            <w:vAlign w:val="center"/>
          </w:tcPr>
          <w:p w14:paraId="1A09D9D6"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1486" w:type="dxa"/>
            <w:vMerge/>
            <w:shd w:val="clear" w:color="auto" w:fill="auto"/>
            <w:vAlign w:val="center"/>
          </w:tcPr>
          <w:p w14:paraId="06F6A62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985" w:type="dxa"/>
            <w:gridSpan w:val="2"/>
            <w:vMerge/>
            <w:shd w:val="clear" w:color="auto" w:fill="auto"/>
            <w:vAlign w:val="center"/>
          </w:tcPr>
          <w:p w14:paraId="3F50337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843" w:type="dxa"/>
            <w:gridSpan w:val="2"/>
            <w:vMerge w:val="restart"/>
            <w:shd w:val="clear" w:color="auto" w:fill="auto"/>
            <w:vAlign w:val="center"/>
          </w:tcPr>
          <w:p w14:paraId="02D2BF76"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6A07CEEE"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DV</w:t>
            </w:r>
          </w:p>
        </w:tc>
        <w:tc>
          <w:tcPr>
            <w:tcW w:w="2268" w:type="dxa"/>
            <w:vMerge/>
            <w:shd w:val="clear" w:color="auto" w:fill="auto"/>
            <w:vAlign w:val="center"/>
          </w:tcPr>
          <w:p w14:paraId="489A8217"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1376E97D" w14:textId="77777777" w:rsidTr="00B8547D">
        <w:trPr>
          <w:trHeight w:val="206"/>
        </w:trPr>
        <w:tc>
          <w:tcPr>
            <w:tcW w:w="533" w:type="dxa"/>
            <w:vMerge/>
            <w:shd w:val="clear" w:color="auto" w:fill="auto"/>
            <w:vAlign w:val="center"/>
            <w:hideMark/>
          </w:tcPr>
          <w:p w14:paraId="6BA36891"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vMerge w:val="restart"/>
            <w:shd w:val="clear" w:color="auto" w:fill="auto"/>
            <w:vAlign w:val="center"/>
            <w:hideMark/>
          </w:tcPr>
          <w:p w14:paraId="76EF7F34"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MV</w:t>
            </w:r>
          </w:p>
        </w:tc>
        <w:tc>
          <w:tcPr>
            <w:tcW w:w="1486" w:type="dxa"/>
            <w:vMerge w:val="restart"/>
            <w:shd w:val="clear" w:color="auto" w:fill="auto"/>
            <w:vAlign w:val="center"/>
            <w:hideMark/>
          </w:tcPr>
          <w:p w14:paraId="5CEFE9E5"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R3. A társadalom megfiatalítása, egészséges város</w:t>
            </w:r>
          </w:p>
        </w:tc>
        <w:tc>
          <w:tcPr>
            <w:tcW w:w="1985" w:type="dxa"/>
            <w:gridSpan w:val="2"/>
            <w:vMerge/>
            <w:shd w:val="clear" w:color="auto" w:fill="auto"/>
            <w:vAlign w:val="center"/>
          </w:tcPr>
          <w:p w14:paraId="7AECE7B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843" w:type="dxa"/>
            <w:gridSpan w:val="2"/>
            <w:vMerge/>
            <w:shd w:val="clear" w:color="auto" w:fill="auto"/>
            <w:vAlign w:val="center"/>
          </w:tcPr>
          <w:p w14:paraId="6D81EBB5"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2C3C80C2"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2268" w:type="dxa"/>
            <w:vMerge w:val="restart"/>
            <w:shd w:val="clear" w:color="auto" w:fill="auto"/>
            <w:vAlign w:val="center"/>
          </w:tcPr>
          <w:p w14:paraId="28244BA6"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 xml:space="preserve">R8. Fenntartható természeti erőforrás-gazdálkodás: agrárgazdálkodás, a természeti adottságokra támaszkodó tájgazdálkodás  </w:t>
            </w:r>
          </w:p>
        </w:tc>
      </w:tr>
      <w:tr w:rsidR="00F64DAD" w:rsidRPr="005A0981" w14:paraId="431A10F3" w14:textId="77777777" w:rsidTr="00B8547D">
        <w:trPr>
          <w:trHeight w:val="251"/>
        </w:trPr>
        <w:tc>
          <w:tcPr>
            <w:tcW w:w="533" w:type="dxa"/>
            <w:vMerge/>
            <w:shd w:val="clear" w:color="auto" w:fill="auto"/>
            <w:vAlign w:val="center"/>
          </w:tcPr>
          <w:p w14:paraId="53E80D2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vMerge/>
            <w:shd w:val="clear" w:color="auto" w:fill="auto"/>
            <w:vAlign w:val="center"/>
          </w:tcPr>
          <w:p w14:paraId="084D08C8"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1486" w:type="dxa"/>
            <w:vMerge/>
            <w:shd w:val="clear" w:color="auto" w:fill="auto"/>
            <w:vAlign w:val="center"/>
          </w:tcPr>
          <w:p w14:paraId="0E5686F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985" w:type="dxa"/>
            <w:gridSpan w:val="2"/>
            <w:vMerge/>
            <w:shd w:val="clear" w:color="auto" w:fill="auto"/>
            <w:vAlign w:val="center"/>
          </w:tcPr>
          <w:p w14:paraId="2883C4C9"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843" w:type="dxa"/>
            <w:gridSpan w:val="2"/>
            <w:vMerge/>
            <w:shd w:val="clear" w:color="auto" w:fill="auto"/>
            <w:vAlign w:val="center"/>
          </w:tcPr>
          <w:p w14:paraId="622128D0"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2D278C94"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2268" w:type="dxa"/>
            <w:vMerge/>
            <w:shd w:val="clear" w:color="auto" w:fill="auto"/>
            <w:vAlign w:val="center"/>
          </w:tcPr>
          <w:p w14:paraId="6148DB8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424EA5E8" w14:textId="77777777" w:rsidTr="00B8547D">
        <w:trPr>
          <w:trHeight w:val="516"/>
        </w:trPr>
        <w:tc>
          <w:tcPr>
            <w:tcW w:w="533" w:type="dxa"/>
            <w:vMerge/>
            <w:shd w:val="clear" w:color="auto" w:fill="auto"/>
            <w:vAlign w:val="center"/>
          </w:tcPr>
          <w:p w14:paraId="5A090461"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shd w:val="clear" w:color="auto" w:fill="auto"/>
            <w:vAlign w:val="center"/>
          </w:tcPr>
          <w:p w14:paraId="26F9EFBB"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1486" w:type="dxa"/>
            <w:vMerge/>
            <w:shd w:val="clear" w:color="auto" w:fill="auto"/>
            <w:vAlign w:val="center"/>
          </w:tcPr>
          <w:p w14:paraId="5D6EA16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985" w:type="dxa"/>
            <w:gridSpan w:val="2"/>
            <w:vMerge/>
            <w:shd w:val="clear" w:color="auto" w:fill="auto"/>
            <w:vAlign w:val="center"/>
          </w:tcPr>
          <w:p w14:paraId="7832459A"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843" w:type="dxa"/>
            <w:gridSpan w:val="2"/>
            <w:vMerge/>
            <w:shd w:val="clear" w:color="auto" w:fill="auto"/>
            <w:vAlign w:val="center"/>
          </w:tcPr>
          <w:p w14:paraId="3BA521B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490ABA80"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DV</w:t>
            </w:r>
          </w:p>
        </w:tc>
        <w:tc>
          <w:tcPr>
            <w:tcW w:w="2268" w:type="dxa"/>
            <w:vMerge/>
            <w:shd w:val="clear" w:color="auto" w:fill="auto"/>
            <w:vAlign w:val="center"/>
          </w:tcPr>
          <w:p w14:paraId="3BA19E9C"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551AD181" w14:textId="77777777" w:rsidTr="00B8547D">
        <w:trPr>
          <w:trHeight w:val="278"/>
        </w:trPr>
        <w:tc>
          <w:tcPr>
            <w:tcW w:w="533" w:type="dxa"/>
            <w:vMerge/>
            <w:shd w:val="clear" w:color="auto" w:fill="auto"/>
            <w:vAlign w:val="center"/>
          </w:tcPr>
          <w:p w14:paraId="5E3F89F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872" w:type="dxa"/>
            <w:gridSpan w:val="2"/>
            <w:vMerge w:val="restart"/>
            <w:shd w:val="clear" w:color="auto" w:fill="auto"/>
            <w:vAlign w:val="center"/>
          </w:tcPr>
          <w:p w14:paraId="469C12DB" w14:textId="77777777" w:rsidR="00F64DAD" w:rsidRPr="005A0981" w:rsidRDefault="00F64DAD" w:rsidP="00B8547D">
            <w:pPr>
              <w:keepNext/>
              <w:spacing w:after="0"/>
              <w:jc w:val="center"/>
              <w:rPr>
                <w:rFonts w:ascii="Arial Narrow" w:eastAsia="Times New Roman" w:hAnsi="Arial Narrow" w:cs="Arial"/>
                <w:sz w:val="20"/>
                <w:szCs w:val="20"/>
                <w:lang w:eastAsia="hu-HU"/>
              </w:rPr>
            </w:pPr>
          </w:p>
        </w:tc>
        <w:tc>
          <w:tcPr>
            <w:tcW w:w="1985" w:type="dxa"/>
            <w:gridSpan w:val="2"/>
            <w:vMerge/>
            <w:shd w:val="clear" w:color="auto" w:fill="auto"/>
            <w:vAlign w:val="center"/>
          </w:tcPr>
          <w:p w14:paraId="6C8C44C1" w14:textId="77777777" w:rsidR="00F64DAD" w:rsidRPr="005A0981" w:rsidRDefault="00F64DAD" w:rsidP="00B8547D">
            <w:pPr>
              <w:keepNext/>
              <w:spacing w:after="0"/>
              <w:rPr>
                <w:rFonts w:ascii="Arial Narrow" w:eastAsia="Times New Roman" w:hAnsi="Arial Narrow" w:cs="Arial"/>
                <w:sz w:val="20"/>
                <w:szCs w:val="20"/>
                <w:lang w:eastAsia="hu-HU"/>
              </w:rPr>
            </w:pPr>
          </w:p>
        </w:tc>
        <w:tc>
          <w:tcPr>
            <w:tcW w:w="1843" w:type="dxa"/>
            <w:gridSpan w:val="2"/>
            <w:vMerge/>
            <w:shd w:val="clear" w:color="auto" w:fill="auto"/>
            <w:vAlign w:val="center"/>
          </w:tcPr>
          <w:p w14:paraId="5C36A137"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36D3939F"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2268" w:type="dxa"/>
            <w:vMerge w:val="restart"/>
            <w:shd w:val="clear" w:color="auto" w:fill="auto"/>
            <w:vAlign w:val="center"/>
          </w:tcPr>
          <w:p w14:paraId="6DD31007"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R9. Kapcsolódás tanyafej</w:t>
            </w:r>
            <w:r w:rsidRPr="005A0981">
              <w:rPr>
                <w:rFonts w:ascii="Arial Narrow" w:eastAsia="Times New Roman" w:hAnsi="Arial Narrow" w:cs="Arial"/>
                <w:color w:val="000000"/>
                <w:sz w:val="20"/>
                <w:szCs w:val="20"/>
                <w:lang w:eastAsia="hu-HU"/>
              </w:rPr>
              <w:softHyphen/>
              <w:t>lesztési programokhoz</w:t>
            </w:r>
          </w:p>
        </w:tc>
      </w:tr>
      <w:tr w:rsidR="00F64DAD" w:rsidRPr="005A0981" w14:paraId="0E4496CA" w14:textId="77777777" w:rsidTr="00B8547D">
        <w:trPr>
          <w:trHeight w:val="146"/>
        </w:trPr>
        <w:tc>
          <w:tcPr>
            <w:tcW w:w="533" w:type="dxa"/>
            <w:vMerge/>
            <w:shd w:val="clear" w:color="auto" w:fill="auto"/>
            <w:vAlign w:val="center"/>
          </w:tcPr>
          <w:p w14:paraId="00E43089" w14:textId="77777777" w:rsidR="00F64DAD" w:rsidRPr="005A0981" w:rsidRDefault="00F64DAD" w:rsidP="00B8547D">
            <w:pPr>
              <w:keepNext/>
              <w:spacing w:after="0"/>
              <w:rPr>
                <w:rFonts w:ascii="Arial" w:eastAsia="Times New Roman" w:hAnsi="Arial" w:cs="Arial"/>
                <w:color w:val="000000"/>
                <w:sz w:val="20"/>
                <w:szCs w:val="20"/>
                <w:lang w:eastAsia="hu-HU"/>
              </w:rPr>
            </w:pPr>
          </w:p>
        </w:tc>
        <w:tc>
          <w:tcPr>
            <w:tcW w:w="1872" w:type="dxa"/>
            <w:gridSpan w:val="2"/>
            <w:vMerge/>
            <w:shd w:val="clear" w:color="auto" w:fill="auto"/>
            <w:vAlign w:val="center"/>
          </w:tcPr>
          <w:p w14:paraId="4D26B61C" w14:textId="77777777" w:rsidR="00F64DAD" w:rsidRPr="005A0981" w:rsidRDefault="00F64DAD" w:rsidP="00B8547D">
            <w:pPr>
              <w:keepNext/>
              <w:spacing w:after="0"/>
              <w:jc w:val="center"/>
              <w:rPr>
                <w:rFonts w:ascii="Arial" w:eastAsia="Times New Roman" w:hAnsi="Arial" w:cs="Arial"/>
                <w:sz w:val="20"/>
                <w:szCs w:val="20"/>
                <w:lang w:eastAsia="hu-HU"/>
              </w:rPr>
            </w:pPr>
          </w:p>
        </w:tc>
        <w:tc>
          <w:tcPr>
            <w:tcW w:w="1985" w:type="dxa"/>
            <w:gridSpan w:val="2"/>
            <w:vMerge/>
            <w:shd w:val="clear" w:color="auto" w:fill="auto"/>
            <w:vAlign w:val="center"/>
          </w:tcPr>
          <w:p w14:paraId="61252ECE" w14:textId="77777777" w:rsidR="00F64DAD" w:rsidRPr="005A0981" w:rsidRDefault="00F64DAD" w:rsidP="00B8547D">
            <w:pPr>
              <w:keepNext/>
              <w:spacing w:after="0"/>
              <w:rPr>
                <w:rFonts w:ascii="Arial" w:eastAsia="Times New Roman" w:hAnsi="Arial" w:cs="Arial"/>
                <w:sz w:val="20"/>
                <w:szCs w:val="20"/>
                <w:lang w:eastAsia="hu-HU"/>
              </w:rPr>
            </w:pPr>
          </w:p>
        </w:tc>
        <w:tc>
          <w:tcPr>
            <w:tcW w:w="1843" w:type="dxa"/>
            <w:gridSpan w:val="2"/>
            <w:vMerge/>
            <w:shd w:val="clear" w:color="auto" w:fill="auto"/>
            <w:vAlign w:val="center"/>
          </w:tcPr>
          <w:p w14:paraId="6A8189F2" w14:textId="77777777" w:rsidR="00F64DAD" w:rsidRPr="005A0981" w:rsidRDefault="00F64DAD" w:rsidP="00B8547D">
            <w:pPr>
              <w:keepNext/>
              <w:spacing w:after="0"/>
              <w:rPr>
                <w:rFonts w:ascii="Arial" w:eastAsia="Times New Roman" w:hAnsi="Arial" w:cs="Arial"/>
                <w:color w:val="000000"/>
                <w:sz w:val="20"/>
                <w:szCs w:val="20"/>
                <w:lang w:eastAsia="hu-HU"/>
              </w:rPr>
            </w:pPr>
          </w:p>
        </w:tc>
        <w:tc>
          <w:tcPr>
            <w:tcW w:w="425" w:type="dxa"/>
            <w:shd w:val="clear" w:color="auto" w:fill="auto"/>
          </w:tcPr>
          <w:p w14:paraId="06960573" w14:textId="77777777" w:rsidR="00F64DAD" w:rsidRPr="005A0981" w:rsidRDefault="00F64DAD" w:rsidP="00B8547D">
            <w:pPr>
              <w:keepNext/>
              <w:spacing w:after="0"/>
              <w:rPr>
                <w:rFonts w:ascii="Arial" w:eastAsia="Times New Roman" w:hAnsi="Arial" w:cs="Arial"/>
                <w:color w:val="000000"/>
                <w:sz w:val="20"/>
                <w:szCs w:val="20"/>
                <w:lang w:eastAsia="hu-HU"/>
              </w:rPr>
            </w:pPr>
            <w:r w:rsidRPr="005A0981">
              <w:rPr>
                <w:rFonts w:ascii="Arial" w:eastAsia="Times New Roman" w:hAnsi="Arial" w:cs="Arial"/>
                <w:color w:val="000000"/>
                <w:sz w:val="20"/>
                <w:szCs w:val="20"/>
                <w:lang w:eastAsia="hu-HU"/>
              </w:rPr>
              <w:t>ZV</w:t>
            </w:r>
          </w:p>
        </w:tc>
        <w:tc>
          <w:tcPr>
            <w:tcW w:w="2268" w:type="dxa"/>
            <w:vMerge/>
            <w:shd w:val="clear" w:color="auto" w:fill="auto"/>
            <w:vAlign w:val="center"/>
          </w:tcPr>
          <w:p w14:paraId="445BBBE8" w14:textId="77777777" w:rsidR="00F64DAD" w:rsidRPr="005A0981" w:rsidRDefault="00F64DAD" w:rsidP="00B8547D">
            <w:pPr>
              <w:keepNext/>
              <w:spacing w:after="0"/>
              <w:rPr>
                <w:rFonts w:ascii="Arial" w:eastAsia="Times New Roman" w:hAnsi="Arial" w:cs="Arial"/>
                <w:color w:val="000000"/>
                <w:sz w:val="20"/>
                <w:szCs w:val="20"/>
                <w:lang w:eastAsia="hu-HU"/>
              </w:rPr>
            </w:pPr>
          </w:p>
        </w:tc>
      </w:tr>
      <w:tr w:rsidR="00F64DAD" w:rsidRPr="005A0981" w14:paraId="13C423C5" w14:textId="77777777" w:rsidTr="00B8547D">
        <w:trPr>
          <w:trHeight w:val="108"/>
        </w:trPr>
        <w:tc>
          <w:tcPr>
            <w:tcW w:w="533" w:type="dxa"/>
            <w:vMerge/>
            <w:tcBorders>
              <w:bottom w:val="single" w:sz="4" w:space="0" w:color="auto"/>
            </w:tcBorders>
            <w:shd w:val="clear" w:color="auto" w:fill="auto"/>
            <w:vAlign w:val="center"/>
          </w:tcPr>
          <w:p w14:paraId="78597F3F" w14:textId="77777777" w:rsidR="00F64DAD" w:rsidRPr="005A0981" w:rsidRDefault="00F64DAD" w:rsidP="00B8547D">
            <w:pPr>
              <w:keepNext/>
              <w:spacing w:after="0"/>
              <w:rPr>
                <w:rFonts w:ascii="Arial" w:eastAsia="Times New Roman" w:hAnsi="Arial" w:cs="Arial"/>
                <w:color w:val="000000"/>
                <w:sz w:val="20"/>
                <w:szCs w:val="20"/>
                <w:lang w:eastAsia="hu-HU"/>
              </w:rPr>
            </w:pPr>
          </w:p>
        </w:tc>
        <w:tc>
          <w:tcPr>
            <w:tcW w:w="1872" w:type="dxa"/>
            <w:gridSpan w:val="2"/>
            <w:vMerge/>
            <w:tcBorders>
              <w:bottom w:val="single" w:sz="4" w:space="0" w:color="auto"/>
            </w:tcBorders>
            <w:shd w:val="clear" w:color="auto" w:fill="auto"/>
            <w:vAlign w:val="center"/>
          </w:tcPr>
          <w:p w14:paraId="1C73991D" w14:textId="77777777" w:rsidR="00F64DAD" w:rsidRPr="005A0981" w:rsidRDefault="00F64DAD" w:rsidP="00B8547D">
            <w:pPr>
              <w:keepNext/>
              <w:spacing w:after="0"/>
              <w:jc w:val="center"/>
              <w:rPr>
                <w:rFonts w:ascii="Arial" w:eastAsia="Times New Roman" w:hAnsi="Arial" w:cs="Arial"/>
                <w:sz w:val="20"/>
                <w:szCs w:val="20"/>
                <w:lang w:eastAsia="hu-HU"/>
              </w:rPr>
            </w:pPr>
          </w:p>
        </w:tc>
        <w:tc>
          <w:tcPr>
            <w:tcW w:w="1985" w:type="dxa"/>
            <w:gridSpan w:val="2"/>
            <w:vMerge/>
            <w:tcBorders>
              <w:bottom w:val="single" w:sz="4" w:space="0" w:color="auto"/>
            </w:tcBorders>
            <w:shd w:val="clear" w:color="auto" w:fill="auto"/>
            <w:vAlign w:val="center"/>
          </w:tcPr>
          <w:p w14:paraId="19C59F84" w14:textId="77777777" w:rsidR="00F64DAD" w:rsidRPr="005A0981" w:rsidRDefault="00F64DAD" w:rsidP="00B8547D">
            <w:pPr>
              <w:keepNext/>
              <w:spacing w:after="0"/>
              <w:rPr>
                <w:rFonts w:ascii="Arial" w:eastAsia="Times New Roman" w:hAnsi="Arial" w:cs="Arial"/>
                <w:sz w:val="20"/>
                <w:szCs w:val="20"/>
                <w:lang w:eastAsia="hu-HU"/>
              </w:rPr>
            </w:pPr>
          </w:p>
        </w:tc>
        <w:tc>
          <w:tcPr>
            <w:tcW w:w="1843" w:type="dxa"/>
            <w:gridSpan w:val="2"/>
            <w:vMerge/>
            <w:tcBorders>
              <w:bottom w:val="single" w:sz="4" w:space="0" w:color="auto"/>
            </w:tcBorders>
            <w:shd w:val="clear" w:color="auto" w:fill="auto"/>
            <w:vAlign w:val="center"/>
          </w:tcPr>
          <w:p w14:paraId="4D854459" w14:textId="77777777" w:rsidR="00F64DAD" w:rsidRPr="005A0981" w:rsidRDefault="00F64DAD" w:rsidP="00B8547D">
            <w:pPr>
              <w:keepNext/>
              <w:spacing w:after="0"/>
              <w:rPr>
                <w:rFonts w:ascii="Arial" w:eastAsia="Times New Roman" w:hAnsi="Arial" w:cs="Arial"/>
                <w:color w:val="000000"/>
                <w:sz w:val="20"/>
                <w:szCs w:val="20"/>
                <w:lang w:eastAsia="hu-HU"/>
              </w:rPr>
            </w:pPr>
          </w:p>
        </w:tc>
        <w:tc>
          <w:tcPr>
            <w:tcW w:w="425" w:type="dxa"/>
            <w:tcBorders>
              <w:bottom w:val="single" w:sz="4" w:space="0" w:color="auto"/>
            </w:tcBorders>
            <w:shd w:val="clear" w:color="auto" w:fill="auto"/>
          </w:tcPr>
          <w:p w14:paraId="0C9BE96B" w14:textId="77777777" w:rsidR="00F64DAD" w:rsidRPr="005A0981" w:rsidRDefault="00F64DAD" w:rsidP="00B8547D">
            <w:pPr>
              <w:keepNext/>
              <w:spacing w:after="0"/>
              <w:rPr>
                <w:rFonts w:ascii="Arial" w:eastAsia="Times New Roman" w:hAnsi="Arial" w:cs="Arial"/>
                <w:color w:val="000000"/>
                <w:sz w:val="20"/>
                <w:szCs w:val="20"/>
                <w:lang w:eastAsia="hu-HU"/>
              </w:rPr>
            </w:pPr>
            <w:r w:rsidRPr="005A0981">
              <w:rPr>
                <w:rFonts w:ascii="Arial" w:eastAsia="Times New Roman" w:hAnsi="Arial" w:cs="Arial"/>
                <w:color w:val="000000"/>
                <w:sz w:val="20"/>
                <w:szCs w:val="20"/>
                <w:lang w:eastAsia="hu-HU"/>
              </w:rPr>
              <w:t>MV</w:t>
            </w:r>
          </w:p>
        </w:tc>
        <w:tc>
          <w:tcPr>
            <w:tcW w:w="2268" w:type="dxa"/>
            <w:vMerge/>
            <w:tcBorders>
              <w:bottom w:val="single" w:sz="4" w:space="0" w:color="auto"/>
            </w:tcBorders>
            <w:shd w:val="clear" w:color="auto" w:fill="auto"/>
            <w:vAlign w:val="center"/>
          </w:tcPr>
          <w:p w14:paraId="5456749A" w14:textId="77777777" w:rsidR="00F64DAD" w:rsidRPr="005A0981" w:rsidRDefault="00F64DAD" w:rsidP="00B8547D">
            <w:pPr>
              <w:keepNext/>
              <w:spacing w:after="0"/>
              <w:rPr>
                <w:rFonts w:ascii="Arial" w:eastAsia="Times New Roman" w:hAnsi="Arial" w:cs="Arial"/>
                <w:color w:val="000000"/>
                <w:sz w:val="20"/>
                <w:szCs w:val="20"/>
                <w:lang w:eastAsia="hu-HU"/>
              </w:rPr>
            </w:pPr>
          </w:p>
        </w:tc>
      </w:tr>
    </w:tbl>
    <w:p w14:paraId="669CFEA7" w14:textId="77777777" w:rsidR="00F64DAD" w:rsidRPr="005A0981" w:rsidRDefault="00F64DAD" w:rsidP="00F64DAD">
      <w:pPr>
        <w:keepNext/>
        <w:jc w:val="center"/>
        <w:rPr>
          <w:rFonts w:ascii="Arial" w:hAnsi="Arial" w:cs="Arial"/>
          <w:sz w:val="18"/>
          <w:szCs w:val="18"/>
        </w:rPr>
      </w:pPr>
      <w:r w:rsidRPr="005A0981">
        <w:rPr>
          <w:rFonts w:ascii="Arial" w:hAnsi="Arial" w:cs="Arial"/>
          <w:sz w:val="18"/>
          <w:szCs w:val="18"/>
        </w:rPr>
        <w:t>PV: Prosperáló város, ZV: Zöldülő város, DV: Digitális város, MV: Megtartó város, KV: Kiszolgáló város</w:t>
      </w:r>
    </w:p>
    <w:p w14:paraId="3E7C0DF2" w14:textId="77777777" w:rsidR="003F506D" w:rsidRDefault="003F506D">
      <w:pPr>
        <w:rPr>
          <w:rFonts w:ascii="Arial" w:hAnsi="Arial" w:cs="Arial"/>
        </w:rPr>
      </w:pPr>
      <w:r>
        <w:rPr>
          <w:rFonts w:ascii="Arial" w:hAnsi="Arial" w:cs="Arial"/>
        </w:rPr>
        <w:br w:type="page"/>
      </w:r>
    </w:p>
    <w:p w14:paraId="106D92CF" w14:textId="44B06769" w:rsidR="00F64DAD" w:rsidRPr="005A0981" w:rsidRDefault="001F2F20" w:rsidP="00B37390">
      <w:pPr>
        <w:spacing w:before="160"/>
        <w:jc w:val="both"/>
        <w:rPr>
          <w:rFonts w:ascii="Arial" w:hAnsi="Arial" w:cs="Arial"/>
        </w:rPr>
      </w:pPr>
      <w:r>
        <w:rPr>
          <w:rFonts w:ascii="Arial" w:hAnsi="Arial" w:cs="Arial"/>
        </w:rPr>
        <w:t xml:space="preserve">Csongrád szerves fejlődésű történelmi város, amely területén </w:t>
      </w:r>
      <w:r w:rsidR="00AC07BC">
        <w:rPr>
          <w:rFonts w:ascii="Arial" w:hAnsi="Arial" w:cs="Arial"/>
        </w:rPr>
        <w:t xml:space="preserve">nem túlságosan zavaró módon keverednek a funkciók. A különféle fejlesztési célok a városrészeken belül eltérő </w:t>
      </w:r>
      <w:r w:rsidR="003F506D">
        <w:rPr>
          <w:rFonts w:ascii="Arial" w:hAnsi="Arial" w:cs="Arial"/>
        </w:rPr>
        <w:t>módon jelennek meg.</w:t>
      </w:r>
    </w:p>
    <w:p w14:paraId="5705FE9D" w14:textId="115C7185" w:rsidR="00F64DAD" w:rsidRPr="00161A6F" w:rsidRDefault="00877D3A" w:rsidP="003678A7">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26" w:name="_Toc99372881"/>
      <w:r w:rsidR="00C20223">
        <w:rPr>
          <w:rFonts w:ascii="Arial Narrow" w:hAnsi="Arial Narrow" w:cs="Arial"/>
          <w:i w:val="0"/>
          <w:iCs w:val="0"/>
          <w:noProof/>
          <w:sz w:val="22"/>
          <w:szCs w:val="22"/>
        </w:rPr>
        <w:t>2</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sidR="00F64DAD" w:rsidRPr="00161A6F">
        <w:rPr>
          <w:rFonts w:ascii="Arial Narrow" w:hAnsi="Arial Narrow" w:cs="Arial"/>
          <w:i w:val="0"/>
          <w:iCs w:val="0"/>
          <w:noProof/>
          <w:sz w:val="22"/>
          <w:szCs w:val="22"/>
        </w:rPr>
        <w:t xml:space="preserve"> FVS területi célmátrix – városrészi szintű összefüggések</w:t>
      </w:r>
      <w:bookmarkEnd w:id="26"/>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2693"/>
        <w:gridCol w:w="1275"/>
        <w:gridCol w:w="1338"/>
        <w:gridCol w:w="1701"/>
        <w:gridCol w:w="1701"/>
      </w:tblGrid>
      <w:tr w:rsidR="00F64DAD" w:rsidRPr="005A0981" w14:paraId="75326BC0" w14:textId="77777777" w:rsidTr="00B8547D">
        <w:trPr>
          <w:trHeight w:val="284"/>
        </w:trPr>
        <w:tc>
          <w:tcPr>
            <w:tcW w:w="3114" w:type="dxa"/>
            <w:gridSpan w:val="2"/>
            <w:vMerge w:val="restart"/>
            <w:shd w:val="clear" w:color="auto" w:fill="92D050"/>
            <w:noWrap/>
            <w:vAlign w:val="center"/>
          </w:tcPr>
          <w:p w14:paraId="1C05ABAC"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Terület</w:t>
            </w:r>
          </w:p>
        </w:tc>
        <w:tc>
          <w:tcPr>
            <w:tcW w:w="6015" w:type="dxa"/>
            <w:gridSpan w:val="4"/>
            <w:shd w:val="clear" w:color="auto" w:fill="92D050"/>
            <w:noWrap/>
            <w:vAlign w:val="center"/>
          </w:tcPr>
          <w:p w14:paraId="2097A8C6"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Fenntartható</w:t>
            </w:r>
          </w:p>
        </w:tc>
      </w:tr>
      <w:tr w:rsidR="00F64DAD" w:rsidRPr="005A0981" w14:paraId="0D7F2A5D" w14:textId="77777777" w:rsidTr="00B8547D">
        <w:trPr>
          <w:trHeight w:val="101"/>
        </w:trPr>
        <w:tc>
          <w:tcPr>
            <w:tcW w:w="3114" w:type="dxa"/>
            <w:gridSpan w:val="2"/>
            <w:vMerge/>
            <w:shd w:val="clear" w:color="auto" w:fill="92D050"/>
            <w:noWrap/>
            <w:vAlign w:val="center"/>
          </w:tcPr>
          <w:p w14:paraId="2A5C8AF4"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p>
        </w:tc>
        <w:tc>
          <w:tcPr>
            <w:tcW w:w="1275" w:type="dxa"/>
            <w:shd w:val="clear" w:color="auto" w:fill="92D050"/>
            <w:noWrap/>
            <w:vAlign w:val="center"/>
          </w:tcPr>
          <w:p w14:paraId="3B4B8330"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Társadalom (S1)</w:t>
            </w:r>
          </w:p>
        </w:tc>
        <w:tc>
          <w:tcPr>
            <w:tcW w:w="1338" w:type="dxa"/>
            <w:shd w:val="clear" w:color="auto" w:fill="92D050"/>
            <w:noWrap/>
            <w:vAlign w:val="center"/>
          </w:tcPr>
          <w:p w14:paraId="5AF4AC64"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Természeti környezet (S2)</w:t>
            </w:r>
          </w:p>
        </w:tc>
        <w:tc>
          <w:tcPr>
            <w:tcW w:w="1701" w:type="dxa"/>
            <w:shd w:val="clear" w:color="auto" w:fill="92D050"/>
            <w:noWrap/>
            <w:vAlign w:val="center"/>
          </w:tcPr>
          <w:p w14:paraId="77865E01"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Város (S3)</w:t>
            </w:r>
          </w:p>
        </w:tc>
        <w:tc>
          <w:tcPr>
            <w:tcW w:w="1701" w:type="dxa"/>
            <w:shd w:val="clear" w:color="auto" w:fill="92D050"/>
            <w:noWrap/>
            <w:vAlign w:val="center"/>
          </w:tcPr>
          <w:p w14:paraId="78D138DB"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Gazdaság (S4)</w:t>
            </w:r>
          </w:p>
        </w:tc>
      </w:tr>
      <w:tr w:rsidR="00F64DAD" w:rsidRPr="005A0981" w14:paraId="3A347CFA" w14:textId="77777777" w:rsidTr="00B8547D">
        <w:trPr>
          <w:trHeight w:val="214"/>
        </w:trPr>
        <w:tc>
          <w:tcPr>
            <w:tcW w:w="9129" w:type="dxa"/>
            <w:gridSpan w:val="6"/>
            <w:shd w:val="clear" w:color="auto" w:fill="auto"/>
            <w:noWrap/>
            <w:vAlign w:val="center"/>
          </w:tcPr>
          <w:p w14:paraId="6288EE8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Városközpont</w:t>
            </w:r>
          </w:p>
        </w:tc>
      </w:tr>
      <w:tr w:rsidR="00F64DAD" w:rsidRPr="005A0981" w14:paraId="626A9E45" w14:textId="77777777" w:rsidTr="00B8547D">
        <w:trPr>
          <w:trHeight w:val="129"/>
        </w:trPr>
        <w:tc>
          <w:tcPr>
            <w:tcW w:w="421" w:type="dxa"/>
            <w:vMerge w:val="restart"/>
            <w:shd w:val="clear" w:color="auto" w:fill="auto"/>
            <w:noWrap/>
            <w:vAlign w:val="center"/>
            <w:hideMark/>
          </w:tcPr>
          <w:p w14:paraId="0AAB4FED"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6925E70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Történelmi városmag</w:t>
            </w:r>
          </w:p>
        </w:tc>
        <w:tc>
          <w:tcPr>
            <w:tcW w:w="1275" w:type="dxa"/>
            <w:shd w:val="clear" w:color="auto" w:fill="auto"/>
            <w:noWrap/>
            <w:vAlign w:val="center"/>
            <w:hideMark/>
          </w:tcPr>
          <w:p w14:paraId="6E1DC126"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 R2</w:t>
            </w:r>
          </w:p>
        </w:tc>
        <w:tc>
          <w:tcPr>
            <w:tcW w:w="1338" w:type="dxa"/>
            <w:shd w:val="clear" w:color="auto" w:fill="auto"/>
            <w:noWrap/>
            <w:vAlign w:val="center"/>
            <w:hideMark/>
          </w:tcPr>
          <w:p w14:paraId="0687D06F"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2353EF1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66082B1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 R7</w:t>
            </w:r>
          </w:p>
        </w:tc>
      </w:tr>
      <w:tr w:rsidR="00F64DAD" w:rsidRPr="005A0981" w14:paraId="69D3B69D" w14:textId="77777777" w:rsidTr="00B8547D">
        <w:trPr>
          <w:trHeight w:val="315"/>
        </w:trPr>
        <w:tc>
          <w:tcPr>
            <w:tcW w:w="421" w:type="dxa"/>
            <w:vMerge/>
            <w:shd w:val="clear" w:color="auto" w:fill="auto"/>
            <w:noWrap/>
            <w:vAlign w:val="center"/>
            <w:hideMark/>
          </w:tcPr>
          <w:p w14:paraId="2F46B9C0"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4750B7D1"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Belváros</w:t>
            </w:r>
          </w:p>
        </w:tc>
        <w:tc>
          <w:tcPr>
            <w:tcW w:w="1275" w:type="dxa"/>
            <w:shd w:val="clear" w:color="auto" w:fill="auto"/>
            <w:noWrap/>
            <w:vAlign w:val="center"/>
            <w:hideMark/>
          </w:tcPr>
          <w:p w14:paraId="7EA8A82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 R2</w:t>
            </w:r>
          </w:p>
        </w:tc>
        <w:tc>
          <w:tcPr>
            <w:tcW w:w="1338" w:type="dxa"/>
            <w:shd w:val="clear" w:color="auto" w:fill="auto"/>
            <w:noWrap/>
            <w:vAlign w:val="center"/>
            <w:hideMark/>
          </w:tcPr>
          <w:p w14:paraId="27491C6B"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3AD40CC3"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 xml:space="preserve">R5 </w:t>
            </w:r>
          </w:p>
        </w:tc>
        <w:tc>
          <w:tcPr>
            <w:tcW w:w="1701" w:type="dxa"/>
            <w:shd w:val="clear" w:color="auto" w:fill="auto"/>
            <w:noWrap/>
            <w:vAlign w:val="center"/>
            <w:hideMark/>
          </w:tcPr>
          <w:p w14:paraId="73FA7126"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 R7</w:t>
            </w:r>
          </w:p>
        </w:tc>
      </w:tr>
      <w:tr w:rsidR="00F64DAD" w:rsidRPr="005A0981" w14:paraId="64BB3E13" w14:textId="77777777" w:rsidTr="00B8547D">
        <w:trPr>
          <w:trHeight w:val="158"/>
        </w:trPr>
        <w:tc>
          <w:tcPr>
            <w:tcW w:w="421" w:type="dxa"/>
            <w:vMerge/>
            <w:shd w:val="clear" w:color="auto" w:fill="auto"/>
            <w:noWrap/>
            <w:vAlign w:val="center"/>
            <w:hideMark/>
          </w:tcPr>
          <w:p w14:paraId="7A118FF4"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0ECC8B90"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Bökény kertváros</w:t>
            </w:r>
          </w:p>
        </w:tc>
        <w:tc>
          <w:tcPr>
            <w:tcW w:w="1275" w:type="dxa"/>
            <w:shd w:val="clear" w:color="auto" w:fill="auto"/>
            <w:noWrap/>
            <w:vAlign w:val="center"/>
            <w:hideMark/>
          </w:tcPr>
          <w:p w14:paraId="5812D9F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R3</w:t>
            </w:r>
          </w:p>
        </w:tc>
        <w:tc>
          <w:tcPr>
            <w:tcW w:w="1338" w:type="dxa"/>
            <w:shd w:val="clear" w:color="auto" w:fill="auto"/>
            <w:noWrap/>
            <w:vAlign w:val="center"/>
            <w:hideMark/>
          </w:tcPr>
          <w:p w14:paraId="6640E3F2"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6275A77C"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 xml:space="preserve">R5 </w:t>
            </w:r>
          </w:p>
        </w:tc>
        <w:tc>
          <w:tcPr>
            <w:tcW w:w="1701" w:type="dxa"/>
            <w:shd w:val="clear" w:color="auto" w:fill="auto"/>
            <w:noWrap/>
            <w:vAlign w:val="center"/>
            <w:hideMark/>
          </w:tcPr>
          <w:p w14:paraId="56A7217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w:t>
            </w:r>
          </w:p>
        </w:tc>
      </w:tr>
      <w:tr w:rsidR="00F64DAD" w:rsidRPr="005A0981" w14:paraId="5ADEB983" w14:textId="77777777" w:rsidTr="00B8547D">
        <w:trPr>
          <w:trHeight w:val="70"/>
        </w:trPr>
        <w:tc>
          <w:tcPr>
            <w:tcW w:w="9129" w:type="dxa"/>
            <w:gridSpan w:val="6"/>
            <w:shd w:val="clear" w:color="auto" w:fill="auto"/>
            <w:noWrap/>
            <w:vAlign w:val="center"/>
          </w:tcPr>
          <w:p w14:paraId="7E493E0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Északi városrész</w:t>
            </w:r>
          </w:p>
        </w:tc>
      </w:tr>
      <w:tr w:rsidR="00F64DAD" w:rsidRPr="005A0981" w14:paraId="1AE11F97" w14:textId="77777777" w:rsidTr="00B8547D">
        <w:trPr>
          <w:trHeight w:val="70"/>
        </w:trPr>
        <w:tc>
          <w:tcPr>
            <w:tcW w:w="421" w:type="dxa"/>
            <w:vMerge w:val="restart"/>
            <w:shd w:val="clear" w:color="auto" w:fill="auto"/>
            <w:noWrap/>
            <w:vAlign w:val="center"/>
          </w:tcPr>
          <w:p w14:paraId="2D7FBE5E"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18B6E595"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Piroskaváros</w:t>
            </w:r>
          </w:p>
        </w:tc>
        <w:tc>
          <w:tcPr>
            <w:tcW w:w="1275" w:type="dxa"/>
            <w:shd w:val="clear" w:color="auto" w:fill="auto"/>
            <w:noWrap/>
            <w:vAlign w:val="center"/>
          </w:tcPr>
          <w:p w14:paraId="3B9238E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 R2, R3</w:t>
            </w:r>
          </w:p>
        </w:tc>
        <w:tc>
          <w:tcPr>
            <w:tcW w:w="1338" w:type="dxa"/>
            <w:shd w:val="clear" w:color="auto" w:fill="auto"/>
            <w:noWrap/>
            <w:vAlign w:val="center"/>
            <w:hideMark/>
          </w:tcPr>
          <w:p w14:paraId="739DE376"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0B2C152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3533AF8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w:t>
            </w:r>
          </w:p>
        </w:tc>
      </w:tr>
      <w:tr w:rsidR="00F64DAD" w:rsidRPr="005A0981" w14:paraId="7BDFFDD1" w14:textId="77777777" w:rsidTr="00B8547D">
        <w:trPr>
          <w:trHeight w:val="197"/>
        </w:trPr>
        <w:tc>
          <w:tcPr>
            <w:tcW w:w="421" w:type="dxa"/>
            <w:vMerge/>
            <w:shd w:val="clear" w:color="auto" w:fill="auto"/>
            <w:noWrap/>
            <w:vAlign w:val="center"/>
            <w:hideMark/>
          </w:tcPr>
          <w:p w14:paraId="4985A604" w14:textId="77777777" w:rsidR="00F64DAD" w:rsidRPr="005A0981" w:rsidRDefault="00F64DAD" w:rsidP="00B8547D">
            <w:pPr>
              <w:spacing w:after="0"/>
              <w:rPr>
                <w:rFonts w:ascii="Arial Narrow" w:eastAsia="Times New Roman" w:hAnsi="Arial Narrow" w:cs="Arial"/>
                <w:sz w:val="20"/>
                <w:szCs w:val="20"/>
                <w:lang w:eastAsia="hu-HU"/>
              </w:rPr>
            </w:pPr>
          </w:p>
        </w:tc>
        <w:tc>
          <w:tcPr>
            <w:tcW w:w="2693" w:type="dxa"/>
            <w:shd w:val="clear" w:color="auto" w:fill="auto"/>
            <w:noWrap/>
            <w:vAlign w:val="center"/>
            <w:hideMark/>
          </w:tcPr>
          <w:p w14:paraId="273ED03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Gazdasági terület</w:t>
            </w:r>
          </w:p>
        </w:tc>
        <w:tc>
          <w:tcPr>
            <w:tcW w:w="1275" w:type="dxa"/>
            <w:shd w:val="clear" w:color="auto" w:fill="auto"/>
            <w:noWrap/>
            <w:vAlign w:val="center"/>
          </w:tcPr>
          <w:p w14:paraId="2FC6322F"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338" w:type="dxa"/>
            <w:shd w:val="clear" w:color="auto" w:fill="auto"/>
            <w:noWrap/>
            <w:vAlign w:val="center"/>
            <w:hideMark/>
          </w:tcPr>
          <w:p w14:paraId="61800000"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068CF26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683CB45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w:t>
            </w:r>
          </w:p>
        </w:tc>
      </w:tr>
      <w:tr w:rsidR="00F64DAD" w:rsidRPr="005A0981" w14:paraId="716B9941" w14:textId="77777777" w:rsidTr="00B8547D">
        <w:trPr>
          <w:trHeight w:val="70"/>
        </w:trPr>
        <w:tc>
          <w:tcPr>
            <w:tcW w:w="9129" w:type="dxa"/>
            <w:gridSpan w:val="6"/>
            <w:shd w:val="clear" w:color="auto" w:fill="auto"/>
            <w:noWrap/>
            <w:vAlign w:val="center"/>
          </w:tcPr>
          <w:p w14:paraId="5B19374E"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Átalakuló déli városrész</w:t>
            </w:r>
          </w:p>
        </w:tc>
      </w:tr>
      <w:tr w:rsidR="00F64DAD" w:rsidRPr="005A0981" w14:paraId="4D292AB5" w14:textId="77777777" w:rsidTr="00B8547D">
        <w:trPr>
          <w:trHeight w:val="189"/>
        </w:trPr>
        <w:tc>
          <w:tcPr>
            <w:tcW w:w="421" w:type="dxa"/>
            <w:vMerge w:val="restart"/>
            <w:shd w:val="clear" w:color="auto" w:fill="auto"/>
            <w:noWrap/>
            <w:vAlign w:val="center"/>
          </w:tcPr>
          <w:p w14:paraId="47E33E5C"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73DC310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Körgyűrűn belüli fejlesztési terület</w:t>
            </w:r>
          </w:p>
        </w:tc>
        <w:tc>
          <w:tcPr>
            <w:tcW w:w="1275" w:type="dxa"/>
            <w:shd w:val="clear" w:color="auto" w:fill="auto"/>
            <w:noWrap/>
            <w:vAlign w:val="center"/>
          </w:tcPr>
          <w:p w14:paraId="6152B38F"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338" w:type="dxa"/>
            <w:shd w:val="clear" w:color="auto" w:fill="auto"/>
            <w:noWrap/>
            <w:vAlign w:val="center"/>
            <w:hideMark/>
          </w:tcPr>
          <w:p w14:paraId="3CBF6E42"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16F5B6BE"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6B70458D" w14:textId="77777777" w:rsidR="00F64DAD" w:rsidRPr="005A0981" w:rsidRDefault="00F64DAD" w:rsidP="00B8547D">
            <w:pPr>
              <w:spacing w:after="0"/>
              <w:rPr>
                <w:rFonts w:ascii="Arial Narrow" w:eastAsia="Times New Roman" w:hAnsi="Arial Narrow" w:cs="Arial"/>
                <w:color w:val="000000"/>
                <w:sz w:val="20"/>
                <w:szCs w:val="20"/>
                <w:lang w:eastAsia="hu-HU"/>
              </w:rPr>
            </w:pPr>
          </w:p>
        </w:tc>
      </w:tr>
      <w:tr w:rsidR="00F64DAD" w:rsidRPr="005A0981" w14:paraId="5D126044" w14:textId="77777777" w:rsidTr="00B8547D">
        <w:trPr>
          <w:trHeight w:val="196"/>
        </w:trPr>
        <w:tc>
          <w:tcPr>
            <w:tcW w:w="421" w:type="dxa"/>
            <w:vMerge/>
            <w:shd w:val="clear" w:color="auto" w:fill="auto"/>
            <w:noWrap/>
            <w:vAlign w:val="center"/>
            <w:hideMark/>
          </w:tcPr>
          <w:p w14:paraId="3F583E97" w14:textId="77777777" w:rsidR="00F64DAD" w:rsidRPr="005A0981" w:rsidRDefault="00F64DAD" w:rsidP="00B8547D">
            <w:pPr>
              <w:spacing w:after="0"/>
              <w:rPr>
                <w:rFonts w:ascii="Arial Narrow" w:eastAsia="Times New Roman" w:hAnsi="Arial Narrow" w:cs="Arial"/>
                <w:sz w:val="20"/>
                <w:szCs w:val="20"/>
                <w:lang w:eastAsia="hu-HU"/>
              </w:rPr>
            </w:pPr>
          </w:p>
        </w:tc>
        <w:tc>
          <w:tcPr>
            <w:tcW w:w="2693" w:type="dxa"/>
            <w:shd w:val="clear" w:color="auto" w:fill="auto"/>
            <w:noWrap/>
            <w:vAlign w:val="center"/>
            <w:hideMark/>
          </w:tcPr>
          <w:p w14:paraId="376602B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Alsóváros</w:t>
            </w:r>
          </w:p>
        </w:tc>
        <w:tc>
          <w:tcPr>
            <w:tcW w:w="1275" w:type="dxa"/>
            <w:shd w:val="clear" w:color="auto" w:fill="auto"/>
            <w:noWrap/>
            <w:vAlign w:val="center"/>
            <w:hideMark/>
          </w:tcPr>
          <w:p w14:paraId="5F831AD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 R2</w:t>
            </w:r>
          </w:p>
        </w:tc>
        <w:tc>
          <w:tcPr>
            <w:tcW w:w="1338" w:type="dxa"/>
            <w:shd w:val="clear" w:color="auto" w:fill="auto"/>
            <w:noWrap/>
            <w:vAlign w:val="center"/>
            <w:hideMark/>
          </w:tcPr>
          <w:p w14:paraId="43A9ADAE"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5F78C48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371934F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w:t>
            </w:r>
          </w:p>
        </w:tc>
      </w:tr>
      <w:tr w:rsidR="00F64DAD" w:rsidRPr="005A0981" w14:paraId="665D56A4" w14:textId="77777777" w:rsidTr="00B8547D">
        <w:trPr>
          <w:trHeight w:val="227"/>
        </w:trPr>
        <w:tc>
          <w:tcPr>
            <w:tcW w:w="3114" w:type="dxa"/>
            <w:gridSpan w:val="2"/>
            <w:shd w:val="clear" w:color="auto" w:fill="auto"/>
            <w:noWrap/>
            <w:vAlign w:val="center"/>
            <w:hideMark/>
          </w:tcPr>
          <w:p w14:paraId="2503FDC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Bokros</w:t>
            </w:r>
          </w:p>
        </w:tc>
        <w:tc>
          <w:tcPr>
            <w:tcW w:w="1275" w:type="dxa"/>
            <w:shd w:val="clear" w:color="auto" w:fill="auto"/>
            <w:noWrap/>
            <w:vAlign w:val="center"/>
            <w:hideMark/>
          </w:tcPr>
          <w:p w14:paraId="252C66E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w:t>
            </w:r>
          </w:p>
        </w:tc>
        <w:tc>
          <w:tcPr>
            <w:tcW w:w="1338" w:type="dxa"/>
            <w:shd w:val="clear" w:color="auto" w:fill="auto"/>
            <w:noWrap/>
            <w:vAlign w:val="center"/>
            <w:hideMark/>
          </w:tcPr>
          <w:p w14:paraId="3375A0E9"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42AAEC6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323CED03"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 R8, R9</w:t>
            </w:r>
          </w:p>
        </w:tc>
      </w:tr>
      <w:tr w:rsidR="00F64DAD" w:rsidRPr="005A0981" w14:paraId="15E03CFC" w14:textId="77777777" w:rsidTr="00B8547D">
        <w:trPr>
          <w:trHeight w:val="132"/>
        </w:trPr>
        <w:tc>
          <w:tcPr>
            <w:tcW w:w="3114" w:type="dxa"/>
            <w:gridSpan w:val="2"/>
            <w:shd w:val="clear" w:color="auto" w:fill="auto"/>
            <w:noWrap/>
            <w:vAlign w:val="center"/>
            <w:hideMark/>
          </w:tcPr>
          <w:p w14:paraId="25D1C78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Kőrös-torok</w:t>
            </w:r>
          </w:p>
        </w:tc>
        <w:tc>
          <w:tcPr>
            <w:tcW w:w="1275" w:type="dxa"/>
            <w:shd w:val="clear" w:color="auto" w:fill="auto"/>
            <w:noWrap/>
            <w:vAlign w:val="center"/>
            <w:hideMark/>
          </w:tcPr>
          <w:p w14:paraId="7BDFE90B"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338" w:type="dxa"/>
            <w:shd w:val="clear" w:color="auto" w:fill="auto"/>
            <w:noWrap/>
            <w:vAlign w:val="center"/>
            <w:hideMark/>
          </w:tcPr>
          <w:p w14:paraId="57FC3FE2"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w:t>
            </w:r>
          </w:p>
        </w:tc>
        <w:tc>
          <w:tcPr>
            <w:tcW w:w="1701" w:type="dxa"/>
            <w:shd w:val="clear" w:color="auto" w:fill="auto"/>
            <w:noWrap/>
            <w:vAlign w:val="center"/>
            <w:hideMark/>
          </w:tcPr>
          <w:p w14:paraId="032BA8B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3CF4C96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w:t>
            </w:r>
          </w:p>
        </w:tc>
      </w:tr>
      <w:tr w:rsidR="00F64DAD" w:rsidRPr="005A0981" w14:paraId="77F208A4" w14:textId="77777777" w:rsidTr="00B8547D">
        <w:trPr>
          <w:trHeight w:val="70"/>
        </w:trPr>
        <w:tc>
          <w:tcPr>
            <w:tcW w:w="9129" w:type="dxa"/>
            <w:gridSpan w:val="6"/>
            <w:shd w:val="clear" w:color="auto" w:fill="auto"/>
            <w:noWrap/>
            <w:vAlign w:val="center"/>
          </w:tcPr>
          <w:p w14:paraId="5690469E"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Kisrét és Bökény</w:t>
            </w:r>
          </w:p>
        </w:tc>
      </w:tr>
      <w:tr w:rsidR="00F64DAD" w:rsidRPr="005A0981" w14:paraId="78395466" w14:textId="77777777" w:rsidTr="00B8547D">
        <w:trPr>
          <w:trHeight w:val="224"/>
        </w:trPr>
        <w:tc>
          <w:tcPr>
            <w:tcW w:w="421" w:type="dxa"/>
            <w:vMerge w:val="restart"/>
            <w:shd w:val="clear" w:color="auto" w:fill="auto"/>
            <w:noWrap/>
            <w:vAlign w:val="center"/>
          </w:tcPr>
          <w:p w14:paraId="1B427557"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5F9C4486"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Bökény</w:t>
            </w:r>
          </w:p>
        </w:tc>
        <w:tc>
          <w:tcPr>
            <w:tcW w:w="1275" w:type="dxa"/>
            <w:shd w:val="clear" w:color="auto" w:fill="auto"/>
            <w:noWrap/>
            <w:vAlign w:val="center"/>
            <w:hideMark/>
          </w:tcPr>
          <w:p w14:paraId="08FDB22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R3</w:t>
            </w:r>
          </w:p>
        </w:tc>
        <w:tc>
          <w:tcPr>
            <w:tcW w:w="1338" w:type="dxa"/>
            <w:shd w:val="clear" w:color="auto" w:fill="auto"/>
            <w:noWrap/>
            <w:vAlign w:val="center"/>
            <w:hideMark/>
          </w:tcPr>
          <w:p w14:paraId="07A95EF7"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07ACCB7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0B05CA9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 R8</w:t>
            </w:r>
          </w:p>
        </w:tc>
      </w:tr>
      <w:tr w:rsidR="00F64DAD" w:rsidRPr="005A0981" w14:paraId="5CCEC5DD" w14:textId="77777777" w:rsidTr="00B8547D">
        <w:trPr>
          <w:trHeight w:val="128"/>
        </w:trPr>
        <w:tc>
          <w:tcPr>
            <w:tcW w:w="421" w:type="dxa"/>
            <w:vMerge/>
            <w:shd w:val="clear" w:color="auto" w:fill="auto"/>
            <w:noWrap/>
            <w:vAlign w:val="center"/>
            <w:hideMark/>
          </w:tcPr>
          <w:p w14:paraId="4A67B594"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07ADD79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Kisrét</w:t>
            </w:r>
          </w:p>
        </w:tc>
        <w:tc>
          <w:tcPr>
            <w:tcW w:w="1275" w:type="dxa"/>
            <w:shd w:val="clear" w:color="auto" w:fill="auto"/>
            <w:noWrap/>
            <w:vAlign w:val="center"/>
            <w:hideMark/>
          </w:tcPr>
          <w:p w14:paraId="33349A1E"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338" w:type="dxa"/>
            <w:shd w:val="clear" w:color="auto" w:fill="auto"/>
            <w:noWrap/>
            <w:vAlign w:val="center"/>
            <w:hideMark/>
          </w:tcPr>
          <w:p w14:paraId="040937B6"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w:t>
            </w:r>
          </w:p>
        </w:tc>
        <w:tc>
          <w:tcPr>
            <w:tcW w:w="1701" w:type="dxa"/>
            <w:shd w:val="clear" w:color="auto" w:fill="auto"/>
            <w:noWrap/>
            <w:vAlign w:val="center"/>
            <w:hideMark/>
          </w:tcPr>
          <w:p w14:paraId="70AAE72E"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6773B40A"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 R8</w:t>
            </w:r>
          </w:p>
        </w:tc>
      </w:tr>
      <w:tr w:rsidR="00F64DAD" w:rsidRPr="005A0981" w14:paraId="2600209D" w14:textId="77777777" w:rsidTr="00B8547D">
        <w:trPr>
          <w:trHeight w:val="315"/>
        </w:trPr>
        <w:tc>
          <w:tcPr>
            <w:tcW w:w="421" w:type="dxa"/>
            <w:vMerge/>
            <w:shd w:val="clear" w:color="auto" w:fill="auto"/>
            <w:noWrap/>
            <w:vAlign w:val="center"/>
            <w:hideMark/>
          </w:tcPr>
          <w:p w14:paraId="03898E26"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4F1EF9A2"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Aranysziget és Serházzugi Holt-Tisza</w:t>
            </w:r>
          </w:p>
        </w:tc>
        <w:tc>
          <w:tcPr>
            <w:tcW w:w="1275" w:type="dxa"/>
            <w:shd w:val="clear" w:color="auto" w:fill="auto"/>
            <w:noWrap/>
            <w:vAlign w:val="center"/>
            <w:hideMark/>
          </w:tcPr>
          <w:p w14:paraId="725B8DAC"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R3</w:t>
            </w:r>
          </w:p>
        </w:tc>
        <w:tc>
          <w:tcPr>
            <w:tcW w:w="1338" w:type="dxa"/>
            <w:shd w:val="clear" w:color="auto" w:fill="auto"/>
            <w:noWrap/>
            <w:vAlign w:val="center"/>
            <w:hideMark/>
          </w:tcPr>
          <w:p w14:paraId="3D56E6D0"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w:t>
            </w:r>
          </w:p>
        </w:tc>
        <w:tc>
          <w:tcPr>
            <w:tcW w:w="1701" w:type="dxa"/>
            <w:shd w:val="clear" w:color="auto" w:fill="auto"/>
            <w:noWrap/>
            <w:vAlign w:val="center"/>
            <w:hideMark/>
          </w:tcPr>
          <w:p w14:paraId="49E17F9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6AE9CA3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w:t>
            </w:r>
          </w:p>
        </w:tc>
      </w:tr>
      <w:tr w:rsidR="00F64DAD" w:rsidRPr="005A0981" w14:paraId="02DF589E" w14:textId="77777777" w:rsidTr="00B8547D">
        <w:trPr>
          <w:trHeight w:val="124"/>
        </w:trPr>
        <w:tc>
          <w:tcPr>
            <w:tcW w:w="421" w:type="dxa"/>
            <w:vMerge/>
            <w:shd w:val="clear" w:color="auto" w:fill="auto"/>
            <w:noWrap/>
            <w:vAlign w:val="center"/>
            <w:hideMark/>
          </w:tcPr>
          <w:p w14:paraId="6DEFDF27"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2650DD3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Baltás</w:t>
            </w:r>
          </w:p>
        </w:tc>
        <w:tc>
          <w:tcPr>
            <w:tcW w:w="1275" w:type="dxa"/>
            <w:shd w:val="clear" w:color="auto" w:fill="auto"/>
            <w:noWrap/>
            <w:vAlign w:val="center"/>
            <w:hideMark/>
          </w:tcPr>
          <w:p w14:paraId="074479F4"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338" w:type="dxa"/>
            <w:shd w:val="clear" w:color="auto" w:fill="auto"/>
            <w:noWrap/>
            <w:vAlign w:val="center"/>
            <w:hideMark/>
          </w:tcPr>
          <w:p w14:paraId="690744BA"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w:t>
            </w:r>
          </w:p>
        </w:tc>
        <w:tc>
          <w:tcPr>
            <w:tcW w:w="1701" w:type="dxa"/>
            <w:shd w:val="clear" w:color="auto" w:fill="auto"/>
            <w:noWrap/>
            <w:vAlign w:val="center"/>
            <w:hideMark/>
          </w:tcPr>
          <w:p w14:paraId="56E49186"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19AFA87C"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w:t>
            </w:r>
          </w:p>
        </w:tc>
      </w:tr>
      <w:tr w:rsidR="00F64DAD" w:rsidRPr="005A0981" w14:paraId="63F20443" w14:textId="77777777" w:rsidTr="00B8547D">
        <w:trPr>
          <w:trHeight w:val="170"/>
        </w:trPr>
        <w:tc>
          <w:tcPr>
            <w:tcW w:w="3114" w:type="dxa"/>
            <w:gridSpan w:val="2"/>
            <w:shd w:val="clear" w:color="auto" w:fill="auto"/>
            <w:noWrap/>
            <w:vAlign w:val="center"/>
          </w:tcPr>
          <w:p w14:paraId="4D576862"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Külterület</w:t>
            </w:r>
          </w:p>
        </w:tc>
        <w:tc>
          <w:tcPr>
            <w:tcW w:w="1275" w:type="dxa"/>
            <w:shd w:val="clear" w:color="auto" w:fill="auto"/>
            <w:noWrap/>
            <w:vAlign w:val="center"/>
          </w:tcPr>
          <w:p w14:paraId="2D4C604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w:t>
            </w:r>
          </w:p>
        </w:tc>
        <w:tc>
          <w:tcPr>
            <w:tcW w:w="1338" w:type="dxa"/>
            <w:shd w:val="clear" w:color="auto" w:fill="auto"/>
            <w:noWrap/>
            <w:vAlign w:val="center"/>
          </w:tcPr>
          <w:p w14:paraId="66166B1E"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w:t>
            </w:r>
          </w:p>
        </w:tc>
        <w:tc>
          <w:tcPr>
            <w:tcW w:w="1701" w:type="dxa"/>
            <w:shd w:val="clear" w:color="auto" w:fill="auto"/>
            <w:noWrap/>
            <w:vAlign w:val="center"/>
          </w:tcPr>
          <w:p w14:paraId="05184A40"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tcPr>
          <w:p w14:paraId="0FE51F6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 R7, R8, R9</w:t>
            </w:r>
          </w:p>
        </w:tc>
      </w:tr>
    </w:tbl>
    <w:p w14:paraId="569A5C60" w14:textId="77777777" w:rsidR="00F64DAD" w:rsidRPr="005A0981" w:rsidRDefault="00F64DAD" w:rsidP="00F64DAD">
      <w:pPr>
        <w:spacing w:before="120"/>
        <w:rPr>
          <w:rFonts w:ascii="Arial" w:hAnsi="Arial" w:cs="Arial"/>
        </w:rPr>
      </w:pPr>
    </w:p>
    <w:p w14:paraId="131CCD31" w14:textId="52F89B5B" w:rsidR="00F64DAD" w:rsidRPr="005A0981" w:rsidRDefault="00F64DAD" w:rsidP="00B37390">
      <w:pPr>
        <w:spacing w:before="160"/>
        <w:jc w:val="both"/>
        <w:rPr>
          <w:rFonts w:ascii="Arial" w:hAnsi="Arial" w:cs="Arial"/>
        </w:rPr>
      </w:pPr>
    </w:p>
    <w:p w14:paraId="421090B2" w14:textId="13E07538" w:rsidR="00155CC3" w:rsidRPr="005A0981" w:rsidRDefault="00012608" w:rsidP="00D15592">
      <w:pPr>
        <w:pStyle w:val="Cmsor1"/>
        <w:numPr>
          <w:ilvl w:val="0"/>
          <w:numId w:val="38"/>
        </w:numPr>
        <w:rPr>
          <w:rFonts w:ascii="Arial" w:hAnsi="Arial" w:cs="Arial"/>
        </w:rPr>
      </w:pPr>
      <w:bookmarkStart w:id="27" w:name="_Toc99372328"/>
      <w:r w:rsidRPr="005A0981">
        <w:rPr>
          <w:rFonts w:ascii="Arial" w:hAnsi="Arial" w:cs="Arial"/>
        </w:rPr>
        <w:t>A beruházások, akciók összesítő bemutatása</w:t>
      </w:r>
      <w:bookmarkEnd w:id="27"/>
    </w:p>
    <w:p w14:paraId="44C1F6D8" w14:textId="0E7C4462" w:rsidR="00567C56" w:rsidRPr="005A0981" w:rsidRDefault="00567C56" w:rsidP="00B561D7">
      <w:pPr>
        <w:jc w:val="both"/>
        <w:rPr>
          <w:rFonts w:ascii="Arial" w:hAnsi="Arial" w:cs="Arial"/>
        </w:rPr>
      </w:pPr>
    </w:p>
    <w:p w14:paraId="50580B8A" w14:textId="68C6A22C" w:rsidR="0065165B" w:rsidRDefault="003B68F3" w:rsidP="00B561D7">
      <w:pPr>
        <w:jc w:val="both"/>
        <w:rPr>
          <w:rFonts w:ascii="Arial" w:hAnsi="Arial" w:cs="Arial"/>
        </w:rPr>
      </w:pPr>
      <w:r>
        <w:rPr>
          <w:rFonts w:ascii="Arial" w:hAnsi="Arial" w:cs="Arial"/>
        </w:rPr>
        <w:t>TOP Plusz keretében finanszírozott beruházási projektek a 3. táblázatban összesítettek. Az összes</w:t>
      </w:r>
      <w:r w:rsidR="000E34B8">
        <w:rPr>
          <w:rFonts w:ascii="Arial" w:hAnsi="Arial" w:cs="Arial"/>
        </w:rPr>
        <w:t>ítésben nem szerepel az 1.3.1</w:t>
      </w:r>
      <w:r w:rsidR="00887EAB">
        <w:rPr>
          <w:rFonts w:ascii="Arial" w:hAnsi="Arial" w:cs="Arial"/>
        </w:rPr>
        <w:t>-</w:t>
      </w:r>
      <w:r w:rsidR="000E34B8">
        <w:rPr>
          <w:rFonts w:ascii="Arial" w:hAnsi="Arial" w:cs="Arial"/>
        </w:rPr>
        <w:t xml:space="preserve">21 kiírás keretében támogatott FVS kidolgozása. </w:t>
      </w:r>
    </w:p>
    <w:p w14:paraId="772A60F8" w14:textId="1E9C8B6F" w:rsidR="000E34B8" w:rsidRPr="005A0981" w:rsidRDefault="000E34B8" w:rsidP="00B561D7">
      <w:pPr>
        <w:jc w:val="both"/>
        <w:rPr>
          <w:rFonts w:ascii="Arial" w:hAnsi="Arial" w:cs="Arial"/>
        </w:rPr>
      </w:pPr>
      <w:r>
        <w:rPr>
          <w:rFonts w:ascii="Arial" w:hAnsi="Arial" w:cs="Arial"/>
        </w:rPr>
        <w:t xml:space="preserve">Csongrádon 1 db akcióterületi, 2 db hálózatos és 6 db egyedi projekt megvalósítása tervezett. </w:t>
      </w:r>
    </w:p>
    <w:p w14:paraId="3998BC6A" w14:textId="33810FC4" w:rsidR="0065165B" w:rsidRPr="005A0981" w:rsidRDefault="0065165B" w:rsidP="00B561D7">
      <w:pPr>
        <w:jc w:val="both"/>
        <w:rPr>
          <w:rFonts w:ascii="Arial" w:hAnsi="Arial" w:cs="Arial"/>
        </w:rPr>
      </w:pPr>
    </w:p>
    <w:p w14:paraId="7946A333" w14:textId="25EFC2EE" w:rsidR="0065165B" w:rsidRPr="005A0981" w:rsidRDefault="0065165B" w:rsidP="00B561D7">
      <w:pPr>
        <w:jc w:val="both"/>
        <w:rPr>
          <w:rFonts w:ascii="Arial" w:hAnsi="Arial" w:cs="Arial"/>
        </w:rPr>
      </w:pPr>
    </w:p>
    <w:p w14:paraId="7A15F169" w14:textId="77777777" w:rsidR="0065165B" w:rsidRPr="005A0981" w:rsidRDefault="0065165B" w:rsidP="00B561D7">
      <w:pPr>
        <w:jc w:val="both"/>
        <w:rPr>
          <w:rFonts w:ascii="Arial" w:hAnsi="Arial" w:cs="Arial"/>
        </w:rPr>
      </w:pPr>
    </w:p>
    <w:p w14:paraId="781032A0" w14:textId="77777777" w:rsidR="00B561D7" w:rsidRPr="005A0981" w:rsidRDefault="00B561D7" w:rsidP="00B561D7">
      <w:pPr>
        <w:pStyle w:val="Kpalrs"/>
        <w:keepNext/>
        <w:rPr>
          <w:rFonts w:ascii="Arial" w:hAnsi="Arial" w:cs="Arial"/>
        </w:rPr>
        <w:sectPr w:rsidR="00B561D7" w:rsidRPr="005A0981" w:rsidSect="00765D7F">
          <w:headerReference w:type="first" r:id="rId11"/>
          <w:pgSz w:w="11906" w:h="16838"/>
          <w:pgMar w:top="1418" w:right="1418" w:bottom="1418" w:left="1418" w:header="709" w:footer="709" w:gutter="0"/>
          <w:cols w:space="708"/>
          <w:titlePg/>
          <w:docGrid w:linePitch="360"/>
        </w:sectPr>
      </w:pPr>
    </w:p>
    <w:p w14:paraId="49747C64" w14:textId="09781084" w:rsidR="00B561D7" w:rsidRPr="00161A6F" w:rsidRDefault="00877D3A" w:rsidP="003678A7">
      <w:pPr>
        <w:pStyle w:val="Kpalrs"/>
        <w:keepNext/>
        <w:spacing w:after="120"/>
        <w:rPr>
          <w:rFonts w:ascii="Arial Narrow" w:hAnsi="Arial Narrow" w:cs="Arial"/>
          <w:i w:val="0"/>
          <w:iCs w:val="0"/>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28" w:name="_Toc99372882"/>
      <w:r w:rsidR="00C20223">
        <w:rPr>
          <w:rFonts w:ascii="Arial Narrow" w:hAnsi="Arial Narrow" w:cs="Arial"/>
          <w:i w:val="0"/>
          <w:iCs w:val="0"/>
          <w:noProof/>
          <w:sz w:val="22"/>
          <w:szCs w:val="22"/>
        </w:rPr>
        <w:t>3</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Pr>
          <w:rFonts w:ascii="Arial Narrow" w:hAnsi="Arial Narrow" w:cs="Arial"/>
          <w:i w:val="0"/>
          <w:iCs w:val="0"/>
          <w:noProof/>
          <w:sz w:val="22"/>
          <w:szCs w:val="22"/>
        </w:rPr>
        <w:t>:</w:t>
      </w:r>
      <w:r w:rsidRPr="00161A6F">
        <w:rPr>
          <w:rFonts w:ascii="Arial Narrow" w:hAnsi="Arial Narrow" w:cs="Arial"/>
          <w:i w:val="0"/>
          <w:iCs w:val="0"/>
          <w:sz w:val="22"/>
          <w:szCs w:val="22"/>
        </w:rPr>
        <w:t xml:space="preserve"> </w:t>
      </w:r>
      <w:r w:rsidR="0064053B" w:rsidRPr="00161A6F">
        <w:rPr>
          <w:rFonts w:ascii="Arial Narrow" w:hAnsi="Arial Narrow" w:cs="Arial"/>
          <w:i w:val="0"/>
          <w:iCs w:val="0"/>
          <w:sz w:val="22"/>
          <w:szCs w:val="22"/>
        </w:rPr>
        <w:t>FV</w:t>
      </w:r>
      <w:r w:rsidR="00B561D7" w:rsidRPr="00161A6F">
        <w:rPr>
          <w:rFonts w:ascii="Arial Narrow" w:hAnsi="Arial Narrow" w:cs="Arial"/>
          <w:i w:val="0"/>
          <w:iCs w:val="0"/>
          <w:sz w:val="22"/>
          <w:szCs w:val="22"/>
        </w:rPr>
        <w:t>S-TOP Plusz kapcsolat</w:t>
      </w:r>
      <w:bookmarkEnd w:id="28"/>
    </w:p>
    <w:p w14:paraId="4E20A8E8" w14:textId="2F214401" w:rsidR="000E34B8" w:rsidRDefault="003678A7">
      <w:pPr>
        <w:rPr>
          <w:rFonts w:ascii="Arial" w:hAnsi="Arial" w:cs="Arial"/>
        </w:rPr>
      </w:pPr>
      <w:r w:rsidRPr="003678A7">
        <w:rPr>
          <w:noProof/>
          <w:lang w:eastAsia="hu-HU"/>
        </w:rPr>
        <w:drawing>
          <wp:inline distT="0" distB="0" distL="0" distR="0" wp14:anchorId="03BF3EF2" wp14:editId="075031D4">
            <wp:extent cx="8804256" cy="5492010"/>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09361" cy="5495194"/>
                    </a:xfrm>
                    <a:prstGeom prst="rect">
                      <a:avLst/>
                    </a:prstGeom>
                    <a:noFill/>
                    <a:ln>
                      <a:noFill/>
                    </a:ln>
                  </pic:spPr>
                </pic:pic>
              </a:graphicData>
            </a:graphic>
          </wp:inline>
        </w:drawing>
      </w:r>
    </w:p>
    <w:p w14:paraId="57F6B67A" w14:textId="7067A97F" w:rsidR="000E34B8" w:rsidDel="00C20223" w:rsidRDefault="000E34B8">
      <w:pPr>
        <w:rPr>
          <w:del w:id="29" w:author="Szvoboda Lászlóné" w:date="2022-05-19T16:24:00Z"/>
          <w:rFonts w:ascii="Arial" w:hAnsi="Arial" w:cs="Arial"/>
        </w:rPr>
      </w:pPr>
    </w:p>
    <w:bookmarkStart w:id="30" w:name="_MON_1709536595"/>
    <w:bookmarkEnd w:id="30"/>
    <w:p w14:paraId="748F39F1" w14:textId="70F1D26E" w:rsidR="001B13E5" w:rsidRPr="005A0981" w:rsidRDefault="00F121F2">
      <w:pPr>
        <w:rPr>
          <w:rFonts w:ascii="Arial" w:hAnsi="Arial" w:cs="Arial"/>
        </w:rPr>
      </w:pPr>
      <w:r>
        <w:rPr>
          <w:rFonts w:ascii="Arial" w:hAnsi="Arial" w:cs="Arial"/>
        </w:rPr>
        <w:object w:dxaOrig="1543" w:dyaOrig="998" w14:anchorId="7FD77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3" o:title=""/>
          </v:shape>
          <o:OLEObject Type="Embed" ProgID="Excel.Sheet.12" ShapeID="_x0000_i1025" DrawAspect="Icon" ObjectID="_1714482681" r:id="rId14"/>
        </w:object>
      </w:r>
    </w:p>
    <w:p w14:paraId="76DB86CA" w14:textId="570714C9" w:rsidR="00567C56" w:rsidRPr="005A0981" w:rsidRDefault="00567C56">
      <w:pPr>
        <w:rPr>
          <w:rFonts w:ascii="Arial" w:hAnsi="Arial" w:cs="Arial"/>
        </w:rPr>
      </w:pPr>
    </w:p>
    <w:p w14:paraId="118A7A65" w14:textId="77777777" w:rsidR="009B109C" w:rsidRPr="005A0981" w:rsidRDefault="009B109C">
      <w:pPr>
        <w:rPr>
          <w:rFonts w:ascii="Arial" w:hAnsi="Arial" w:cs="Arial"/>
        </w:rPr>
        <w:sectPr w:rsidR="009B109C" w:rsidRPr="005A0981" w:rsidSect="00B561D7">
          <w:headerReference w:type="first" r:id="rId15"/>
          <w:pgSz w:w="16838" w:h="11906" w:orient="landscape"/>
          <w:pgMar w:top="1418" w:right="1418" w:bottom="1418" w:left="1418" w:header="709" w:footer="709" w:gutter="0"/>
          <w:cols w:space="708"/>
          <w:titlePg/>
          <w:docGrid w:linePitch="360"/>
        </w:sectPr>
      </w:pPr>
    </w:p>
    <w:p w14:paraId="706032F6" w14:textId="41EBF4B0" w:rsidR="00DF30A5" w:rsidRPr="005A0981" w:rsidRDefault="00F51D92" w:rsidP="00D15592">
      <w:pPr>
        <w:pStyle w:val="Cmsor1"/>
        <w:numPr>
          <w:ilvl w:val="0"/>
          <w:numId w:val="38"/>
        </w:numPr>
        <w:rPr>
          <w:rFonts w:ascii="Arial" w:hAnsi="Arial" w:cs="Arial"/>
        </w:rPr>
      </w:pPr>
      <w:bookmarkStart w:id="31" w:name="_Toc99372329"/>
      <w:r w:rsidRPr="005A0981">
        <w:rPr>
          <w:rFonts w:ascii="Arial" w:hAnsi="Arial" w:cs="Arial"/>
        </w:rPr>
        <w:t>Konkrét beruházások</w:t>
      </w:r>
      <w:bookmarkEnd w:id="31"/>
    </w:p>
    <w:p w14:paraId="70E44882" w14:textId="77777777" w:rsidR="0065165B" w:rsidRPr="005A0981" w:rsidRDefault="0065165B" w:rsidP="008B7A3C">
      <w:pPr>
        <w:spacing w:before="160"/>
        <w:jc w:val="both"/>
        <w:rPr>
          <w:rFonts w:ascii="Arial" w:hAnsi="Arial" w:cs="Arial"/>
        </w:rPr>
      </w:pPr>
    </w:p>
    <w:p w14:paraId="77162982" w14:textId="36094831" w:rsidR="0022357F" w:rsidRPr="005A0981" w:rsidRDefault="003F506D" w:rsidP="008B7A3C">
      <w:pPr>
        <w:spacing w:before="160"/>
        <w:jc w:val="both"/>
        <w:rPr>
          <w:rFonts w:ascii="Arial" w:hAnsi="Arial" w:cs="Arial"/>
        </w:rPr>
      </w:pPr>
      <w:r>
        <w:rPr>
          <w:rFonts w:ascii="Arial" w:hAnsi="Arial" w:cs="Arial"/>
        </w:rPr>
        <w:t>A TOP Plusz program keretében a város elsődlegesen 10 projektet jelölt ki megvalósításra. A leg</w:t>
      </w:r>
      <w:r w:rsidR="00887EAB">
        <w:rPr>
          <w:rFonts w:ascii="Arial" w:hAnsi="Arial" w:cs="Arial"/>
        </w:rPr>
        <w:t>összetettebb</w:t>
      </w:r>
      <w:r>
        <w:rPr>
          <w:rFonts w:ascii="Arial" w:hAnsi="Arial" w:cs="Arial"/>
        </w:rPr>
        <w:t xml:space="preserve"> projekt a várközpont rehabilitációja, amely a város déli kaputérségének összefüggő területét újítja meg.</w:t>
      </w:r>
      <w:r w:rsidR="00F35718">
        <w:rPr>
          <w:rFonts w:ascii="Arial" w:hAnsi="Arial" w:cs="Arial"/>
        </w:rPr>
        <w:t xml:space="preserve"> </w:t>
      </w:r>
      <w:r>
        <w:rPr>
          <w:rFonts w:ascii="Arial" w:hAnsi="Arial" w:cs="Arial"/>
        </w:rPr>
        <w:t xml:space="preserve">Nagy hangsúlyt kap a Csongrádi Fürdő energetikai fejlesztése, amely fontos szerepet játszik a város közszférája </w:t>
      </w:r>
      <w:r w:rsidR="00887EAB">
        <w:rPr>
          <w:rFonts w:ascii="Arial" w:hAnsi="Arial" w:cs="Arial"/>
        </w:rPr>
        <w:t>Ü</w:t>
      </w:r>
      <w:r>
        <w:rPr>
          <w:rFonts w:ascii="Arial" w:hAnsi="Arial" w:cs="Arial"/>
        </w:rPr>
        <w:t>HG</w:t>
      </w:r>
      <w:r w:rsidR="00887EAB">
        <w:rPr>
          <w:rFonts w:ascii="Arial" w:hAnsi="Arial" w:cs="Arial"/>
        </w:rPr>
        <w:t xml:space="preserve">- </w:t>
      </w:r>
      <w:r>
        <w:rPr>
          <w:rFonts w:ascii="Arial" w:hAnsi="Arial" w:cs="Arial"/>
        </w:rPr>
        <w:t xml:space="preserve">kibocsátásának és fenntartási költségeinek csökkentésében. </w:t>
      </w:r>
      <w:r w:rsidR="0022357F">
        <w:rPr>
          <w:rFonts w:ascii="Arial" w:hAnsi="Arial" w:cs="Arial"/>
        </w:rPr>
        <w:t>A közintézmények energiahatékonyságának növelés</w:t>
      </w:r>
      <w:r w:rsidR="00887EAB">
        <w:rPr>
          <w:rFonts w:ascii="Arial" w:hAnsi="Arial" w:cs="Arial"/>
        </w:rPr>
        <w:t>ét</w:t>
      </w:r>
      <w:r w:rsidR="0022357F">
        <w:rPr>
          <w:rFonts w:ascii="Arial" w:hAnsi="Arial" w:cs="Arial"/>
        </w:rPr>
        <w:t xml:space="preserve"> és a megújuló energiák használatának bővítését szolgálj</w:t>
      </w:r>
      <w:r w:rsidR="00887EAB">
        <w:rPr>
          <w:rFonts w:ascii="Arial" w:hAnsi="Arial" w:cs="Arial"/>
        </w:rPr>
        <w:t>a</w:t>
      </w:r>
      <w:r w:rsidR="0022357F">
        <w:rPr>
          <w:rFonts w:ascii="Arial" w:hAnsi="Arial" w:cs="Arial"/>
        </w:rPr>
        <w:t xml:space="preserve"> az egészségügyi és szociális intézmények energiahatékonysági beruházása és napelemmel való ellátása, melyek </w:t>
      </w:r>
      <w:r w:rsidR="0080018D">
        <w:rPr>
          <w:rFonts w:ascii="Arial" w:hAnsi="Arial" w:cs="Arial"/>
        </w:rPr>
        <w:t xml:space="preserve">eredményeképp </w:t>
      </w:r>
      <w:r w:rsidR="0022357F">
        <w:rPr>
          <w:rFonts w:ascii="Arial" w:hAnsi="Arial" w:cs="Arial"/>
        </w:rPr>
        <w:t xml:space="preserve">az energiaszámlák csökkentése, ezzel együtt az város </w:t>
      </w:r>
      <w:r w:rsidR="00887EAB">
        <w:rPr>
          <w:rFonts w:ascii="Arial" w:hAnsi="Arial" w:cs="Arial"/>
        </w:rPr>
        <w:t>Ü</w:t>
      </w:r>
      <w:r w:rsidR="0022357F">
        <w:rPr>
          <w:rFonts w:ascii="Arial" w:hAnsi="Arial" w:cs="Arial"/>
        </w:rPr>
        <w:t>HG</w:t>
      </w:r>
      <w:r w:rsidR="00887EAB">
        <w:rPr>
          <w:rFonts w:ascii="Arial" w:hAnsi="Arial" w:cs="Arial"/>
        </w:rPr>
        <w:t>-</w:t>
      </w:r>
      <w:r w:rsidR="0022357F">
        <w:rPr>
          <w:rFonts w:ascii="Arial" w:hAnsi="Arial" w:cs="Arial"/>
        </w:rPr>
        <w:t>kibocsátásának mérséklése</w:t>
      </w:r>
      <w:r w:rsidR="0080018D">
        <w:rPr>
          <w:rFonts w:ascii="Arial" w:hAnsi="Arial" w:cs="Arial"/>
        </w:rPr>
        <w:t xml:space="preserve"> várható, ez mind a környezeti, mind a pénzügyi fenntarthatóságra jótékony hatást gyakorol. </w:t>
      </w:r>
      <w:r w:rsidR="0022357F">
        <w:rPr>
          <w:rFonts w:ascii="Arial" w:hAnsi="Arial" w:cs="Arial"/>
        </w:rPr>
        <w:t>A város további gazdasági fejlődésének lehetőségét bővíti a város az ipari területek infrastruktúrájának fejlesztésével</w:t>
      </w:r>
      <w:r w:rsidR="007124BE">
        <w:rPr>
          <w:rFonts w:ascii="Arial" w:hAnsi="Arial" w:cs="Arial"/>
        </w:rPr>
        <w:t xml:space="preserve"> és a Csongrádi Fürdő kerek medence építésével. </w:t>
      </w:r>
    </w:p>
    <w:p w14:paraId="696BC55A" w14:textId="2FAFAAE4" w:rsidR="0065165B" w:rsidRDefault="00F35718" w:rsidP="008B7A3C">
      <w:pPr>
        <w:spacing w:before="160"/>
        <w:jc w:val="both"/>
        <w:rPr>
          <w:rFonts w:ascii="Arial" w:hAnsi="Arial" w:cs="Arial"/>
        </w:rPr>
      </w:pPr>
      <w:r>
        <w:rPr>
          <w:rFonts w:ascii="Arial" w:hAnsi="Arial" w:cs="Arial"/>
        </w:rPr>
        <w:t xml:space="preserve">A projektek között szerepel a Csongrádi Fürdő új geotermális kútjának fúrása, amely a források hozzáférhetőségének függvényében tartalék projektté minősülhet. </w:t>
      </w:r>
    </w:p>
    <w:p w14:paraId="013BBF7A" w14:textId="6910A862" w:rsidR="007124BE" w:rsidRPr="005A0981" w:rsidRDefault="007124BE" w:rsidP="008B7A3C">
      <w:pPr>
        <w:spacing w:before="160"/>
        <w:jc w:val="both"/>
        <w:rPr>
          <w:rFonts w:ascii="Arial" w:hAnsi="Arial" w:cs="Arial"/>
        </w:rPr>
      </w:pPr>
      <w:r>
        <w:rPr>
          <w:rFonts w:ascii="Arial" w:hAnsi="Arial" w:cs="Arial"/>
        </w:rPr>
        <w:t xml:space="preserve">A TVP tartalék projekteket az 1. prioritáshoz kapcsolódóan tartalmaz. </w:t>
      </w:r>
    </w:p>
    <w:p w14:paraId="3396EE81" w14:textId="77777777" w:rsidR="0065165B" w:rsidRPr="005A0981" w:rsidRDefault="0065165B" w:rsidP="008B7A3C">
      <w:pPr>
        <w:spacing w:before="160"/>
        <w:jc w:val="both"/>
        <w:rPr>
          <w:rFonts w:ascii="Arial" w:hAnsi="Arial" w:cs="Arial"/>
        </w:rPr>
      </w:pPr>
    </w:p>
    <w:p w14:paraId="40CD3C51" w14:textId="77777777" w:rsidR="00567C56" w:rsidRPr="005A0981" w:rsidRDefault="00567C56" w:rsidP="00221895">
      <w:pPr>
        <w:pStyle w:val="Kpalrs"/>
        <w:keepNext/>
        <w:rPr>
          <w:rFonts w:ascii="Arial" w:hAnsi="Arial" w:cs="Arial"/>
          <w:noProof/>
        </w:rPr>
      </w:pPr>
    </w:p>
    <w:p w14:paraId="047F0D65" w14:textId="083A54A0" w:rsidR="002771E6" w:rsidRPr="005A0981" w:rsidRDefault="002771E6" w:rsidP="002771E6">
      <w:pPr>
        <w:rPr>
          <w:rFonts w:ascii="Arial" w:hAnsi="Arial" w:cs="Arial"/>
        </w:rPr>
        <w:sectPr w:rsidR="002771E6" w:rsidRPr="005A0981" w:rsidSect="00567C56">
          <w:headerReference w:type="first" r:id="rId16"/>
          <w:pgSz w:w="11906" w:h="16838"/>
          <w:pgMar w:top="1418" w:right="1418" w:bottom="1418" w:left="1418" w:header="709" w:footer="709" w:gutter="0"/>
          <w:cols w:space="708"/>
          <w:docGrid w:linePitch="360"/>
        </w:sectPr>
      </w:pPr>
    </w:p>
    <w:tbl>
      <w:tblPr>
        <w:tblStyle w:val="Tblzatrcsos5stt1jellszn1"/>
        <w:tblpPr w:leftFromText="141" w:rightFromText="141" w:vertAnchor="text" w:horzAnchor="margin" w:tblpY="424"/>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2424"/>
        <w:gridCol w:w="1323"/>
        <w:gridCol w:w="1158"/>
        <w:gridCol w:w="1496"/>
        <w:gridCol w:w="861"/>
        <w:gridCol w:w="947"/>
        <w:gridCol w:w="2550"/>
        <w:gridCol w:w="2977"/>
      </w:tblGrid>
      <w:tr w:rsidR="005A0981" w:rsidRPr="00161A6F" w14:paraId="70CACDD8" w14:textId="77777777" w:rsidTr="00D05533">
        <w:trPr>
          <w:cnfStyle w:val="100000000000" w:firstRow="1" w:lastRow="0" w:firstColumn="0" w:lastColumn="0" w:oddVBand="0" w:evenVBand="0" w:oddHBand="0" w:evenHBand="0" w:firstRowFirstColumn="0" w:firstRowLastColumn="0" w:lastRowFirstColumn="0" w:lastRowLastColumn="0"/>
          <w:trHeight w:val="558"/>
          <w:tblHeader/>
        </w:trPr>
        <w:tc>
          <w:tcPr>
            <w:cnfStyle w:val="001000000000" w:firstRow="0" w:lastRow="0" w:firstColumn="1" w:lastColumn="0" w:oddVBand="0" w:evenVBand="0" w:oddHBand="0" w:evenHBand="0" w:firstRowFirstColumn="0" w:firstRowLastColumn="0" w:lastRowFirstColumn="0" w:lastRowLastColumn="0"/>
            <w:tcW w:w="14596" w:type="dxa"/>
            <w:gridSpan w:val="9"/>
            <w:tcBorders>
              <w:bottom w:val="single" w:sz="4" w:space="0" w:color="auto"/>
            </w:tcBorders>
            <w:shd w:val="clear" w:color="auto" w:fill="auto"/>
            <w:vAlign w:val="center"/>
          </w:tcPr>
          <w:p w14:paraId="10F3B747" w14:textId="512B5396" w:rsidR="00E02065" w:rsidRPr="00877D3A" w:rsidRDefault="00877D3A" w:rsidP="003678A7">
            <w:pPr>
              <w:pStyle w:val="Kpalrs"/>
              <w:keepNext/>
              <w:spacing w:after="120"/>
              <w:rPr>
                <w:rFonts w:ascii="Arial Narrow" w:hAnsi="Arial Narrow" w:cs="Arial"/>
                <w:b w:val="0"/>
                <w:bCs w:val="0"/>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b w:val="0"/>
                <w:bCs w:val="0"/>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32" w:name="_Toc99372883"/>
            <w:r w:rsidR="00C20223">
              <w:rPr>
                <w:rFonts w:ascii="Arial Narrow" w:hAnsi="Arial Narrow" w:cs="Arial"/>
                <w:b w:val="0"/>
                <w:bCs w:val="0"/>
                <w:i w:val="0"/>
                <w:iCs w:val="0"/>
                <w:noProof/>
                <w:sz w:val="22"/>
                <w:szCs w:val="22"/>
              </w:rPr>
              <w:t>4</w:t>
            </w:r>
            <w:r w:rsidRPr="00877D3A">
              <w:rPr>
                <w:rFonts w:ascii="Arial Narrow" w:hAnsi="Arial Narrow" w:cs="Arial"/>
                <w:i w:val="0"/>
                <w:iCs w:val="0"/>
                <w:noProof/>
                <w:sz w:val="22"/>
                <w:szCs w:val="22"/>
              </w:rPr>
              <w:fldChar w:fldCharType="end"/>
            </w:r>
            <w:r w:rsidRPr="00877D3A">
              <w:rPr>
                <w:rFonts w:ascii="Arial Narrow" w:hAnsi="Arial Narrow" w:cs="Arial"/>
                <w:b w:val="0"/>
                <w:bCs w:val="0"/>
                <w:i w:val="0"/>
                <w:iCs w:val="0"/>
                <w:noProof/>
                <w:sz w:val="22"/>
                <w:szCs w:val="22"/>
              </w:rPr>
              <w:t xml:space="preserve">. táblázat </w:t>
            </w:r>
            <w:r w:rsidR="00E02065" w:rsidRPr="00877D3A">
              <w:rPr>
                <w:rFonts w:ascii="Arial Narrow" w:hAnsi="Arial Narrow" w:cs="Arial"/>
                <w:b w:val="0"/>
                <w:bCs w:val="0"/>
                <w:i w:val="0"/>
                <w:iCs w:val="0"/>
                <w:noProof/>
                <w:sz w:val="22"/>
                <w:szCs w:val="22"/>
              </w:rPr>
              <w:t>: Projekttábla - 1. prioritási tengely</w:t>
            </w:r>
            <w:bookmarkEnd w:id="32"/>
          </w:p>
        </w:tc>
      </w:tr>
      <w:tr w:rsidR="00640D70" w:rsidRPr="005A0981" w14:paraId="65182C55" w14:textId="77777777" w:rsidTr="00FA578A">
        <w:trPr>
          <w:cnfStyle w:val="100000000000" w:firstRow="1" w:lastRow="0" w:firstColumn="0" w:lastColumn="0" w:oddVBand="0" w:evenVBand="0" w:oddHBand="0" w:evenHBand="0" w:firstRowFirstColumn="0" w:firstRowLastColumn="0" w:lastRowFirstColumn="0" w:lastRowLastColumn="0"/>
          <w:trHeight w:val="558"/>
          <w:tblHeader/>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3C1B00D8" w14:textId="77777777" w:rsidR="001A7A79" w:rsidRPr="005A0981" w:rsidRDefault="001A7A79" w:rsidP="001A7A79">
            <w:pPr>
              <w:jc w:val="center"/>
              <w:rPr>
                <w:rFonts w:ascii="Arial" w:hAnsi="Arial" w:cs="Arial"/>
                <w:b w:val="0"/>
                <w:bCs w:val="0"/>
                <w:color w:val="auto"/>
                <w:sz w:val="20"/>
                <w:szCs w:val="20"/>
              </w:rPr>
            </w:pPr>
          </w:p>
        </w:tc>
        <w:tc>
          <w:tcPr>
            <w:tcW w:w="2424" w:type="dxa"/>
            <w:tcBorders>
              <w:top w:val="single" w:sz="4" w:space="0" w:color="auto"/>
              <w:left w:val="single" w:sz="4" w:space="0" w:color="auto"/>
              <w:bottom w:val="single" w:sz="4" w:space="0" w:color="auto"/>
              <w:right w:val="single" w:sz="4" w:space="0" w:color="auto"/>
            </w:tcBorders>
            <w:shd w:val="clear" w:color="auto" w:fill="92D050"/>
            <w:vAlign w:val="center"/>
          </w:tcPr>
          <w:p w14:paraId="5192FA2A" w14:textId="2BC00614" w:rsidR="001A7A79" w:rsidRPr="005A0981" w:rsidRDefault="001A7A79" w:rsidP="008E3B7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Projekt címe</w:t>
            </w:r>
          </w:p>
        </w:tc>
        <w:tc>
          <w:tcPr>
            <w:tcW w:w="1323" w:type="dxa"/>
            <w:tcBorders>
              <w:top w:val="single" w:sz="4" w:space="0" w:color="auto"/>
              <w:left w:val="single" w:sz="4" w:space="0" w:color="auto"/>
              <w:bottom w:val="single" w:sz="4" w:space="0" w:color="auto"/>
              <w:right w:val="single" w:sz="4" w:space="0" w:color="auto"/>
            </w:tcBorders>
            <w:shd w:val="clear" w:color="auto" w:fill="92D050"/>
            <w:vAlign w:val="center"/>
          </w:tcPr>
          <w:p w14:paraId="0E93F0CE" w14:textId="77777777" w:rsidR="001A7A79" w:rsidRPr="005A0981" w:rsidRDefault="001A7A79" w:rsidP="001A7A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5A0981">
              <w:rPr>
                <w:rFonts w:ascii="Arial" w:hAnsi="Arial" w:cs="Arial"/>
                <w:b w:val="0"/>
                <w:color w:val="auto"/>
                <w:sz w:val="20"/>
                <w:szCs w:val="20"/>
              </w:rPr>
              <w:t>Stratégiai célhoz való illeszkedés (melyik városi stratégiai célhoz illeszkedik)</w:t>
            </w:r>
          </w:p>
        </w:tc>
        <w:tc>
          <w:tcPr>
            <w:tcW w:w="1158" w:type="dxa"/>
            <w:tcBorders>
              <w:top w:val="single" w:sz="4" w:space="0" w:color="auto"/>
              <w:left w:val="single" w:sz="4" w:space="0" w:color="auto"/>
              <w:bottom w:val="single" w:sz="4" w:space="0" w:color="auto"/>
              <w:right w:val="single" w:sz="4" w:space="0" w:color="auto"/>
            </w:tcBorders>
            <w:shd w:val="clear" w:color="auto" w:fill="92D050"/>
            <w:vAlign w:val="center"/>
          </w:tcPr>
          <w:p w14:paraId="5C89D69E" w14:textId="77777777" w:rsidR="001A7A79" w:rsidRPr="005A0981" w:rsidRDefault="001A7A79" w:rsidP="001A7A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Helyszín</w:t>
            </w:r>
            <w:r w:rsidRPr="005A0981">
              <w:rPr>
                <w:rFonts w:ascii="Arial" w:hAnsi="Arial" w:cs="Arial"/>
                <w:color w:val="auto"/>
                <w:sz w:val="20"/>
                <w:szCs w:val="20"/>
              </w:rPr>
              <w:t xml:space="preserve"> </w:t>
            </w:r>
            <w:r w:rsidRPr="005A0981">
              <w:rPr>
                <w:rFonts w:ascii="Arial" w:hAnsi="Arial" w:cs="Arial"/>
                <w:b w:val="0"/>
                <w:color w:val="auto"/>
                <w:sz w:val="20"/>
                <w:szCs w:val="20"/>
              </w:rPr>
              <w:t>(</w:t>
            </w:r>
            <w:r w:rsidRPr="005A0981">
              <w:rPr>
                <w:rFonts w:ascii="Arial" w:hAnsi="Arial" w:cs="Arial"/>
                <w:b w:val="0"/>
                <w:bCs w:val="0"/>
                <w:color w:val="auto"/>
                <w:sz w:val="20"/>
                <w:szCs w:val="20"/>
              </w:rPr>
              <w:t>város /térségi település)</w:t>
            </w:r>
          </w:p>
        </w:tc>
        <w:tc>
          <w:tcPr>
            <w:tcW w:w="1496" w:type="dxa"/>
            <w:tcBorders>
              <w:top w:val="single" w:sz="4" w:space="0" w:color="auto"/>
              <w:left w:val="single" w:sz="4" w:space="0" w:color="auto"/>
              <w:bottom w:val="single" w:sz="4" w:space="0" w:color="auto"/>
              <w:right w:val="single" w:sz="4" w:space="0" w:color="auto"/>
            </w:tcBorders>
            <w:shd w:val="clear" w:color="auto" w:fill="92D050"/>
            <w:vAlign w:val="center"/>
          </w:tcPr>
          <w:p w14:paraId="78AD460E" w14:textId="1867B498" w:rsidR="001A7A79" w:rsidRPr="005A0981" w:rsidRDefault="001A7A79"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Forrásigény (Ft)</w:t>
            </w:r>
          </w:p>
        </w:tc>
        <w:tc>
          <w:tcPr>
            <w:tcW w:w="861" w:type="dxa"/>
            <w:tcBorders>
              <w:top w:val="single" w:sz="4" w:space="0" w:color="auto"/>
              <w:left w:val="single" w:sz="4" w:space="0" w:color="auto"/>
              <w:bottom w:val="single" w:sz="4" w:space="0" w:color="auto"/>
              <w:right w:val="single" w:sz="4" w:space="0" w:color="auto"/>
            </w:tcBorders>
            <w:shd w:val="clear" w:color="auto" w:fill="92D050"/>
            <w:vAlign w:val="center"/>
          </w:tcPr>
          <w:p w14:paraId="2A656E1D" w14:textId="5FE58361" w:rsidR="001A7A79" w:rsidRPr="005A0981" w:rsidRDefault="00FF778E" w:rsidP="001A7A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w:t>
            </w:r>
            <w:r w:rsidR="001A7A79" w:rsidRPr="005A0981">
              <w:rPr>
                <w:rFonts w:ascii="Arial" w:hAnsi="Arial" w:cs="Arial"/>
                <w:b w:val="0"/>
                <w:bCs w:val="0"/>
                <w:color w:val="auto"/>
                <w:sz w:val="20"/>
                <w:szCs w:val="20"/>
              </w:rPr>
              <w:t>egvalósító</w:t>
            </w:r>
          </w:p>
        </w:tc>
        <w:tc>
          <w:tcPr>
            <w:tcW w:w="947" w:type="dxa"/>
            <w:tcBorders>
              <w:top w:val="single" w:sz="4" w:space="0" w:color="auto"/>
              <w:left w:val="single" w:sz="4" w:space="0" w:color="auto"/>
              <w:bottom w:val="single" w:sz="4" w:space="0" w:color="auto"/>
              <w:right w:val="single" w:sz="4" w:space="0" w:color="auto"/>
            </w:tcBorders>
            <w:shd w:val="clear" w:color="auto" w:fill="92D050"/>
            <w:vAlign w:val="center"/>
          </w:tcPr>
          <w:p w14:paraId="103E1F16" w14:textId="02EE06D2" w:rsidR="001A7A79" w:rsidRPr="005A0981" w:rsidRDefault="00FF778E" w:rsidP="001A7A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E</w:t>
            </w:r>
            <w:r w:rsidR="001A7A79" w:rsidRPr="005A0981">
              <w:rPr>
                <w:rFonts w:ascii="Arial" w:hAnsi="Arial" w:cs="Arial"/>
                <w:b w:val="0"/>
                <w:bCs w:val="0"/>
                <w:color w:val="auto"/>
                <w:sz w:val="20"/>
                <w:szCs w:val="20"/>
              </w:rPr>
              <w:t>gyüttműködés</w:t>
            </w:r>
          </w:p>
        </w:tc>
        <w:tc>
          <w:tcPr>
            <w:tcW w:w="2550" w:type="dxa"/>
            <w:tcBorders>
              <w:top w:val="single" w:sz="4" w:space="0" w:color="auto"/>
              <w:left w:val="single" w:sz="4" w:space="0" w:color="auto"/>
              <w:bottom w:val="single" w:sz="4" w:space="0" w:color="auto"/>
              <w:right w:val="single" w:sz="4" w:space="0" w:color="auto"/>
            </w:tcBorders>
            <w:shd w:val="clear" w:color="auto" w:fill="92D050"/>
            <w:vAlign w:val="center"/>
          </w:tcPr>
          <w:p w14:paraId="3A3B4C95" w14:textId="0088586C" w:rsidR="001A7A79" w:rsidRPr="005A0981" w:rsidRDefault="00FF778E" w:rsidP="001A7A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I</w:t>
            </w:r>
            <w:r w:rsidR="001A7A79" w:rsidRPr="005A0981">
              <w:rPr>
                <w:rFonts w:ascii="Arial" w:hAnsi="Arial" w:cs="Arial"/>
                <w:b w:val="0"/>
                <w:bCs w:val="0"/>
                <w:color w:val="auto"/>
                <w:sz w:val="20"/>
                <w:szCs w:val="20"/>
              </w:rPr>
              <w:t>ndikátor</w:t>
            </w:r>
          </w:p>
        </w:tc>
        <w:tc>
          <w:tcPr>
            <w:tcW w:w="2977" w:type="dxa"/>
            <w:tcBorders>
              <w:top w:val="single" w:sz="4" w:space="0" w:color="auto"/>
              <w:left w:val="single" w:sz="4" w:space="0" w:color="auto"/>
              <w:bottom w:val="single" w:sz="4" w:space="0" w:color="auto"/>
              <w:right w:val="single" w:sz="4" w:space="0" w:color="auto"/>
            </w:tcBorders>
            <w:shd w:val="clear" w:color="auto" w:fill="92D050"/>
            <w:vAlign w:val="center"/>
          </w:tcPr>
          <w:p w14:paraId="0FF5D5CF" w14:textId="5D87DC85" w:rsidR="001A7A79"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C</w:t>
            </w:r>
            <w:r w:rsidR="001A7A79" w:rsidRPr="005A0981">
              <w:rPr>
                <w:rFonts w:ascii="Arial" w:hAnsi="Arial" w:cs="Arial"/>
                <w:b w:val="0"/>
                <w:bCs w:val="0"/>
                <w:color w:val="auto"/>
                <w:sz w:val="20"/>
                <w:szCs w:val="20"/>
              </w:rPr>
              <w:t>élérték (becsült)</w:t>
            </w:r>
          </w:p>
        </w:tc>
      </w:tr>
      <w:tr w:rsidR="00640D70" w:rsidRPr="005A0981" w14:paraId="54ADF63E" w14:textId="77777777" w:rsidTr="00FA578A">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6B699351" w14:textId="77777777" w:rsidR="00F35718" w:rsidRPr="005A0981" w:rsidRDefault="00F35718" w:rsidP="00732B43">
            <w:pPr>
              <w:jc w:val="center"/>
              <w:rPr>
                <w:rFonts w:ascii="Arial" w:hAnsi="Arial" w:cs="Arial"/>
                <w:b w:val="0"/>
                <w:bCs w:val="0"/>
                <w:color w:val="auto"/>
                <w:sz w:val="20"/>
                <w:szCs w:val="20"/>
              </w:rPr>
            </w:pPr>
            <w:r w:rsidRPr="005A0981">
              <w:rPr>
                <w:rFonts w:ascii="Arial" w:hAnsi="Arial" w:cs="Arial"/>
                <w:b w:val="0"/>
                <w:bCs w:val="0"/>
                <w:color w:val="auto"/>
                <w:sz w:val="20"/>
                <w:szCs w:val="20"/>
              </w:rPr>
              <w:t>Prioritás 1.</w:t>
            </w:r>
          </w:p>
        </w:tc>
        <w:tc>
          <w:tcPr>
            <w:tcW w:w="24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456D7B" w14:textId="4A9C7A0D"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P1.V</w:t>
            </w:r>
            <w:r>
              <w:rPr>
                <w:rFonts w:ascii="Arial" w:hAnsi="Arial" w:cs="Arial"/>
                <w:sz w:val="20"/>
                <w:szCs w:val="20"/>
              </w:rPr>
              <w:t>1</w:t>
            </w:r>
            <w:r w:rsidRPr="005A0981">
              <w:rPr>
                <w:rFonts w:ascii="Arial" w:hAnsi="Arial" w:cs="Arial"/>
                <w:sz w:val="20"/>
                <w:szCs w:val="20"/>
              </w:rPr>
              <w:t xml:space="preserve"> projekt: Az FVS tervezése és kapcsolódó tervezés</w:t>
            </w:r>
            <w:r>
              <w:rPr>
                <w:rFonts w:ascii="Arial" w:hAnsi="Arial" w:cs="Arial"/>
                <w:sz w:val="20"/>
                <w:szCs w:val="20"/>
              </w:rPr>
              <w:t xml:space="preserve"> </w:t>
            </w:r>
          </w:p>
        </w:tc>
        <w:tc>
          <w:tcPr>
            <w:tcW w:w="13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85E69F" w14:textId="2630EC04"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A5606">
              <w:rPr>
                <w:rFonts w:ascii="Arial" w:hAnsi="Arial" w:cs="Arial"/>
                <w:sz w:val="20"/>
                <w:szCs w:val="20"/>
              </w:rPr>
              <w:t>S.3. Fenntartható város: Kedvező mikroklímájú, vonzó kisvárosi miliő</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ED1A8F" w14:textId="24C8234B"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4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20ADA6" w14:textId="12C9DB8D" w:rsidR="00F35718" w:rsidRPr="005A0981" w:rsidRDefault="00F35718"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36</w:t>
            </w:r>
            <w:r w:rsidRPr="005A0981">
              <w:rPr>
                <w:rFonts w:ascii="Arial" w:hAnsi="Arial" w:cs="Arial"/>
                <w:sz w:val="20"/>
                <w:szCs w:val="20"/>
              </w:rPr>
              <w:t>.000.000</w:t>
            </w:r>
          </w:p>
        </w:tc>
        <w:tc>
          <w:tcPr>
            <w:tcW w:w="8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B2A102" w14:textId="3A56B3B0"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9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D78C30" w14:textId="748BF7E5"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tcPr>
          <w:p w14:paraId="7B29EBB2" w14:textId="47DFE953"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Az érintett lakosság száma (fő)</w:t>
            </w:r>
          </w:p>
        </w:tc>
        <w:tc>
          <w:tcPr>
            <w:tcW w:w="2977" w:type="dxa"/>
            <w:tcBorders>
              <w:top w:val="single" w:sz="4" w:space="0" w:color="auto"/>
              <w:left w:val="single" w:sz="4" w:space="0" w:color="auto"/>
              <w:right w:val="single" w:sz="4" w:space="0" w:color="auto"/>
            </w:tcBorders>
            <w:shd w:val="clear" w:color="auto" w:fill="auto"/>
            <w:vAlign w:val="center"/>
          </w:tcPr>
          <w:p w14:paraId="1243F8D6" w14:textId="127EAD00" w:rsidR="00F35718" w:rsidRPr="005A0981" w:rsidRDefault="00193182"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15.801</w:t>
            </w:r>
          </w:p>
        </w:tc>
      </w:tr>
      <w:tr w:rsidR="00640D70" w:rsidRPr="005A0981" w14:paraId="5863CFBB" w14:textId="77777777" w:rsidTr="00FA578A">
        <w:trPr>
          <w:trHeight w:val="430"/>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3FA33A98" w14:textId="77777777" w:rsidR="00F35718" w:rsidRPr="005A0981" w:rsidRDefault="00F35718" w:rsidP="00732B43">
            <w:pPr>
              <w:jc w:val="center"/>
              <w:rPr>
                <w:rFonts w:ascii="Arial" w:hAnsi="Arial" w:cs="Arial"/>
                <w:sz w:val="20"/>
                <w:szCs w:val="20"/>
              </w:rPr>
            </w:pPr>
          </w:p>
        </w:tc>
        <w:tc>
          <w:tcPr>
            <w:tcW w:w="242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0BA5DE" w14:textId="77777777"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32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E72EE1" w14:textId="77777777"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FE6A0C" w14:textId="77777777"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9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370F06" w14:textId="77777777" w:rsidR="00F35718" w:rsidRPr="005A0981" w:rsidRDefault="00F35718"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24829A7" w14:textId="77777777"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72C8A8" w14:textId="77777777"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tcPr>
          <w:p w14:paraId="6F889877" w14:textId="379E5933"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Támogatott integrált területfejlesztési stratégiák (db)</w:t>
            </w:r>
          </w:p>
        </w:tc>
        <w:tc>
          <w:tcPr>
            <w:tcW w:w="2977" w:type="dxa"/>
            <w:tcBorders>
              <w:left w:val="single" w:sz="4" w:space="0" w:color="auto"/>
              <w:bottom w:val="single" w:sz="4" w:space="0" w:color="auto"/>
              <w:right w:val="single" w:sz="4" w:space="0" w:color="auto"/>
            </w:tcBorders>
            <w:shd w:val="clear" w:color="auto" w:fill="auto"/>
            <w:vAlign w:val="center"/>
          </w:tcPr>
          <w:p w14:paraId="664DF95A" w14:textId="5265CDE9"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640D70" w:rsidRPr="005A0981" w14:paraId="1614F648" w14:textId="77777777" w:rsidTr="00FA57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112B0736" w14:textId="77777777" w:rsidR="00732B43" w:rsidRPr="005A0981" w:rsidRDefault="00732B43" w:rsidP="00732B43">
            <w:pPr>
              <w:jc w:val="center"/>
              <w:rPr>
                <w:rFonts w:ascii="Arial" w:hAnsi="Arial" w:cs="Arial"/>
                <w:sz w:val="20"/>
                <w:szCs w:val="20"/>
              </w:rPr>
            </w:pPr>
          </w:p>
        </w:tc>
        <w:tc>
          <w:tcPr>
            <w:tcW w:w="2424" w:type="dxa"/>
            <w:tcBorders>
              <w:top w:val="single" w:sz="4" w:space="0" w:color="auto"/>
              <w:left w:val="single" w:sz="4" w:space="0" w:color="auto"/>
              <w:bottom w:val="single" w:sz="4" w:space="0" w:color="auto"/>
              <w:right w:val="single" w:sz="4" w:space="0" w:color="auto"/>
            </w:tcBorders>
            <w:shd w:val="clear" w:color="auto" w:fill="auto"/>
            <w:vAlign w:val="center"/>
          </w:tcPr>
          <w:p w14:paraId="3AC05DA9" w14:textId="5C82A730"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P1.V</w:t>
            </w:r>
            <w:r>
              <w:rPr>
                <w:rFonts w:ascii="Arial" w:hAnsi="Arial" w:cs="Arial"/>
                <w:sz w:val="20"/>
                <w:szCs w:val="20"/>
              </w:rPr>
              <w:t>2</w:t>
            </w:r>
            <w:r w:rsidRPr="005A0981">
              <w:rPr>
                <w:rFonts w:ascii="Arial" w:hAnsi="Arial" w:cs="Arial"/>
                <w:sz w:val="20"/>
                <w:szCs w:val="20"/>
              </w:rPr>
              <w:t xml:space="preserve"> projekt: Ipari területek infrastruktúra fejlesztése</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14:paraId="00D5FB55" w14:textId="0D79D5DD"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S.4. Fenntartható gazdaság: Hatékony gazdaság, fenntartható tájhasználat</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tcPr>
          <w:p w14:paraId="2C17A4AD" w14:textId="691BC06D"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14:paraId="22154E8D" w14:textId="4C8DDDE1" w:rsidR="00732B43" w:rsidRPr="005A0981" w:rsidRDefault="00732B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r w:rsidR="00712993">
              <w:rPr>
                <w:rFonts w:ascii="Arial" w:hAnsi="Arial" w:cs="Arial"/>
                <w:sz w:val="20"/>
                <w:szCs w:val="20"/>
              </w:rPr>
              <w:t>82</w:t>
            </w:r>
            <w:r w:rsidRPr="005A0981">
              <w:rPr>
                <w:rFonts w:ascii="Arial" w:hAnsi="Arial" w:cs="Arial"/>
                <w:sz w:val="20"/>
                <w:szCs w:val="20"/>
              </w:rPr>
              <w:t>.000.000</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26734410" w14:textId="1371685F"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14:paraId="2F06EAEC" w14:textId="1A0004AD"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tcPr>
          <w:p w14:paraId="376F3E68" w14:textId="0D1D40B0"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 pénzügyi támogatásban részesített vállalkozások száma (db)</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1B9F5BC" w14:textId="345E636A" w:rsidR="00732B43" w:rsidRPr="005A0981" w:rsidRDefault="00FB5AFA"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35</w:t>
            </w:r>
          </w:p>
        </w:tc>
      </w:tr>
      <w:tr w:rsidR="00640D70" w:rsidRPr="005A0981" w14:paraId="2A7F5ECD" w14:textId="77777777" w:rsidTr="00FA578A">
        <w:trPr>
          <w:trHeight w:val="1840"/>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30CC93D2" w14:textId="77777777" w:rsidR="001F0F43" w:rsidRPr="005A0981" w:rsidRDefault="001F0F43" w:rsidP="00732B43">
            <w:pPr>
              <w:jc w:val="center"/>
              <w:rPr>
                <w:rFonts w:ascii="Arial" w:hAnsi="Arial" w:cs="Arial"/>
                <w:b w:val="0"/>
                <w:bCs w:val="0"/>
                <w:color w:val="auto"/>
                <w:sz w:val="20"/>
                <w:szCs w:val="20"/>
              </w:rPr>
            </w:pPr>
          </w:p>
        </w:tc>
        <w:tc>
          <w:tcPr>
            <w:tcW w:w="2424" w:type="dxa"/>
            <w:vMerge w:val="restart"/>
            <w:tcBorders>
              <w:top w:val="single" w:sz="4" w:space="0" w:color="auto"/>
              <w:left w:val="single" w:sz="4" w:space="0" w:color="auto"/>
              <w:right w:val="single" w:sz="4" w:space="0" w:color="auto"/>
            </w:tcBorders>
            <w:shd w:val="clear" w:color="auto" w:fill="FFFFFF" w:themeFill="background1"/>
            <w:vAlign w:val="center"/>
          </w:tcPr>
          <w:p w14:paraId="334FBD53" w14:textId="20202295"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P1.V3 projekt: A Városközpont rehabilitációja: Hunyadi tér, Dózsa György tér, Ifjúsági tér, teniszcsarnok felújítása, kapcsolódó útburkolat felújítás, parkoló építés, közlekedési csomópont építés, okos zebrák telepítése</w:t>
            </w:r>
          </w:p>
        </w:tc>
        <w:tc>
          <w:tcPr>
            <w:tcW w:w="1323" w:type="dxa"/>
            <w:vMerge w:val="restart"/>
            <w:tcBorders>
              <w:top w:val="single" w:sz="4" w:space="0" w:color="auto"/>
              <w:left w:val="single" w:sz="4" w:space="0" w:color="auto"/>
              <w:right w:val="single" w:sz="4" w:space="0" w:color="auto"/>
            </w:tcBorders>
            <w:shd w:val="clear" w:color="auto" w:fill="FFFFFF" w:themeFill="background1"/>
            <w:vAlign w:val="center"/>
          </w:tcPr>
          <w:p w14:paraId="151EF16C" w14:textId="1489C74E"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S.3. Fenntartható város: Kedvező mikroklímájú, vonzó kisvárosi miliő</w:t>
            </w:r>
          </w:p>
        </w:tc>
        <w:tc>
          <w:tcPr>
            <w:tcW w:w="1158" w:type="dxa"/>
            <w:vMerge w:val="restart"/>
            <w:tcBorders>
              <w:top w:val="single" w:sz="4" w:space="0" w:color="auto"/>
              <w:left w:val="single" w:sz="4" w:space="0" w:color="auto"/>
              <w:right w:val="single" w:sz="4" w:space="0" w:color="auto"/>
            </w:tcBorders>
            <w:shd w:val="clear" w:color="auto" w:fill="FFFFFF" w:themeFill="background1"/>
            <w:vAlign w:val="center"/>
          </w:tcPr>
          <w:p w14:paraId="5F206EA9" w14:textId="04AFB57C"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Csongrád</w:t>
            </w:r>
          </w:p>
        </w:tc>
        <w:tc>
          <w:tcPr>
            <w:tcW w:w="1496" w:type="dxa"/>
            <w:vMerge w:val="restart"/>
            <w:tcBorders>
              <w:top w:val="single" w:sz="4" w:space="0" w:color="auto"/>
              <w:left w:val="single" w:sz="4" w:space="0" w:color="auto"/>
              <w:right w:val="single" w:sz="4" w:space="0" w:color="auto"/>
            </w:tcBorders>
            <w:shd w:val="clear" w:color="auto" w:fill="FFFFFF" w:themeFill="background1"/>
            <w:vAlign w:val="center"/>
          </w:tcPr>
          <w:p w14:paraId="7A422C99" w14:textId="5FC1F1EA" w:rsidR="001F0F43" w:rsidRPr="008A5606" w:rsidRDefault="001F0F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1.6</w:t>
            </w:r>
            <w:r w:rsidR="00943378">
              <w:rPr>
                <w:rFonts w:ascii="Arial" w:hAnsi="Arial" w:cs="Arial"/>
                <w:sz w:val="20"/>
                <w:szCs w:val="20"/>
              </w:rPr>
              <w:t>70</w:t>
            </w:r>
            <w:r w:rsidRPr="008A5606">
              <w:rPr>
                <w:rFonts w:ascii="Arial" w:hAnsi="Arial" w:cs="Arial"/>
                <w:sz w:val="20"/>
                <w:szCs w:val="20"/>
              </w:rPr>
              <w:t>.000.000</w:t>
            </w:r>
          </w:p>
        </w:tc>
        <w:tc>
          <w:tcPr>
            <w:tcW w:w="861" w:type="dxa"/>
            <w:vMerge w:val="restart"/>
            <w:tcBorders>
              <w:top w:val="single" w:sz="4" w:space="0" w:color="auto"/>
              <w:left w:val="single" w:sz="4" w:space="0" w:color="auto"/>
              <w:right w:val="single" w:sz="4" w:space="0" w:color="auto"/>
            </w:tcBorders>
            <w:shd w:val="clear" w:color="auto" w:fill="FFFFFF" w:themeFill="background1"/>
            <w:vAlign w:val="center"/>
          </w:tcPr>
          <w:p w14:paraId="57B5D64D" w14:textId="6301C549"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Csongrád Városi Önkormányzat</w:t>
            </w:r>
          </w:p>
        </w:tc>
        <w:tc>
          <w:tcPr>
            <w:tcW w:w="9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B3763" w14:textId="1AC64354"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8D4FD" w14:textId="3D682AB6"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Az éghajlatváltozáshoz való alkalmazkodás céljából épített vagy felújított zöldinfrastruktúra</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FC9D9" w14:textId="3BD1047A" w:rsidR="001F0F43" w:rsidRPr="00B8547D" w:rsidRDefault="001F0F43" w:rsidP="00567A9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8547D">
              <w:rPr>
                <w:rFonts w:ascii="Arial" w:hAnsi="Arial" w:cs="Arial"/>
                <w:sz w:val="20"/>
                <w:szCs w:val="20"/>
              </w:rPr>
              <w:t>0,1</w:t>
            </w:r>
          </w:p>
        </w:tc>
      </w:tr>
      <w:tr w:rsidR="00640D70" w:rsidRPr="005A0981" w14:paraId="14B52A46" w14:textId="77777777" w:rsidTr="00FA578A">
        <w:trPr>
          <w:cnfStyle w:val="000000100000" w:firstRow="0" w:lastRow="0" w:firstColumn="0" w:lastColumn="0" w:oddVBand="0" w:evenVBand="0" w:oddHBand="1" w:evenHBand="0" w:firstRowFirstColumn="0" w:firstRowLastColumn="0" w:lastRowFirstColumn="0" w:lastRowLastColumn="0"/>
          <w:trHeight w:val="1840"/>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0B0B9F15" w14:textId="77777777" w:rsidR="001F0F43" w:rsidRPr="005A0981" w:rsidRDefault="001F0F43" w:rsidP="00732B43">
            <w:pPr>
              <w:jc w:val="center"/>
              <w:rPr>
                <w:rFonts w:ascii="Arial" w:hAnsi="Arial" w:cs="Arial"/>
                <w:b w:val="0"/>
                <w:bCs w:val="0"/>
                <w:sz w:val="20"/>
                <w:szCs w:val="20"/>
              </w:rPr>
            </w:pPr>
          </w:p>
        </w:tc>
        <w:tc>
          <w:tcPr>
            <w:tcW w:w="2424" w:type="dxa"/>
            <w:vMerge/>
            <w:tcBorders>
              <w:left w:val="single" w:sz="4" w:space="0" w:color="auto"/>
              <w:right w:val="single" w:sz="4" w:space="0" w:color="auto"/>
            </w:tcBorders>
            <w:shd w:val="clear" w:color="auto" w:fill="FFFFFF" w:themeFill="background1"/>
            <w:vAlign w:val="center"/>
          </w:tcPr>
          <w:p w14:paraId="57E29908"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323" w:type="dxa"/>
            <w:vMerge/>
            <w:tcBorders>
              <w:left w:val="single" w:sz="4" w:space="0" w:color="auto"/>
              <w:right w:val="single" w:sz="4" w:space="0" w:color="auto"/>
            </w:tcBorders>
            <w:shd w:val="clear" w:color="auto" w:fill="FFFFFF" w:themeFill="background1"/>
            <w:vAlign w:val="center"/>
          </w:tcPr>
          <w:p w14:paraId="2B15AEC9"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58" w:type="dxa"/>
            <w:vMerge/>
            <w:tcBorders>
              <w:left w:val="single" w:sz="4" w:space="0" w:color="auto"/>
              <w:right w:val="single" w:sz="4" w:space="0" w:color="auto"/>
            </w:tcBorders>
            <w:shd w:val="clear" w:color="auto" w:fill="FFFFFF" w:themeFill="background1"/>
            <w:vAlign w:val="center"/>
          </w:tcPr>
          <w:p w14:paraId="79DF178D"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96" w:type="dxa"/>
            <w:vMerge/>
            <w:tcBorders>
              <w:left w:val="single" w:sz="4" w:space="0" w:color="auto"/>
              <w:right w:val="single" w:sz="4" w:space="0" w:color="auto"/>
            </w:tcBorders>
            <w:shd w:val="clear" w:color="auto" w:fill="FFFFFF" w:themeFill="background1"/>
            <w:vAlign w:val="center"/>
          </w:tcPr>
          <w:p w14:paraId="7E9787D0" w14:textId="77777777" w:rsidR="001F0F43" w:rsidRPr="008A5606" w:rsidRDefault="001F0F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61" w:type="dxa"/>
            <w:vMerge/>
            <w:tcBorders>
              <w:left w:val="single" w:sz="4" w:space="0" w:color="auto"/>
              <w:right w:val="single" w:sz="4" w:space="0" w:color="auto"/>
            </w:tcBorders>
            <w:shd w:val="clear" w:color="auto" w:fill="FFFFFF" w:themeFill="background1"/>
            <w:vAlign w:val="center"/>
          </w:tcPr>
          <w:p w14:paraId="16421FB1"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676C9" w14:textId="71E61EE4"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C7BA50" w14:textId="7C48DE58"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Felújítással, korszerűsítéssel, szélesítéssel, ívkorrekcióval érintett önkormányzati és állami tulajdonú belterületi közutak hossza (választható önállóan nem támogatható tevékenység)</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4358DE" w14:textId="12D536F0" w:rsidR="001F0F43" w:rsidRPr="00B8547D" w:rsidRDefault="00BC0ACA" w:rsidP="00567A9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 a</w:t>
            </w:r>
          </w:p>
        </w:tc>
      </w:tr>
      <w:tr w:rsidR="00640D70" w:rsidRPr="005A0981" w14:paraId="4682204C" w14:textId="77777777" w:rsidTr="00FA578A">
        <w:trPr>
          <w:trHeight w:val="998"/>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6FFFD731" w14:textId="77777777" w:rsidR="001F0F43" w:rsidRPr="005A0981" w:rsidRDefault="001F0F43" w:rsidP="00732B43">
            <w:pPr>
              <w:jc w:val="center"/>
              <w:rPr>
                <w:rFonts w:ascii="Arial" w:hAnsi="Arial" w:cs="Arial"/>
                <w:b w:val="0"/>
                <w:bCs w:val="0"/>
                <w:sz w:val="20"/>
                <w:szCs w:val="20"/>
              </w:rPr>
            </w:pPr>
          </w:p>
        </w:tc>
        <w:tc>
          <w:tcPr>
            <w:tcW w:w="2424" w:type="dxa"/>
            <w:vMerge/>
            <w:tcBorders>
              <w:left w:val="single" w:sz="4" w:space="0" w:color="auto"/>
              <w:right w:val="single" w:sz="4" w:space="0" w:color="auto"/>
            </w:tcBorders>
            <w:shd w:val="clear" w:color="auto" w:fill="FFFFFF" w:themeFill="background1"/>
            <w:vAlign w:val="center"/>
          </w:tcPr>
          <w:p w14:paraId="44EF5675"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323" w:type="dxa"/>
            <w:vMerge/>
            <w:tcBorders>
              <w:left w:val="single" w:sz="4" w:space="0" w:color="auto"/>
              <w:right w:val="single" w:sz="4" w:space="0" w:color="auto"/>
            </w:tcBorders>
            <w:shd w:val="clear" w:color="auto" w:fill="FFFFFF" w:themeFill="background1"/>
            <w:vAlign w:val="center"/>
          </w:tcPr>
          <w:p w14:paraId="2CD49076"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8" w:type="dxa"/>
            <w:vMerge/>
            <w:tcBorders>
              <w:left w:val="single" w:sz="4" w:space="0" w:color="auto"/>
              <w:right w:val="single" w:sz="4" w:space="0" w:color="auto"/>
            </w:tcBorders>
            <w:shd w:val="clear" w:color="auto" w:fill="FFFFFF" w:themeFill="background1"/>
            <w:vAlign w:val="center"/>
          </w:tcPr>
          <w:p w14:paraId="71B6BD0E"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96" w:type="dxa"/>
            <w:vMerge/>
            <w:tcBorders>
              <w:left w:val="single" w:sz="4" w:space="0" w:color="auto"/>
              <w:right w:val="single" w:sz="4" w:space="0" w:color="auto"/>
            </w:tcBorders>
            <w:shd w:val="clear" w:color="auto" w:fill="FFFFFF" w:themeFill="background1"/>
            <w:vAlign w:val="center"/>
          </w:tcPr>
          <w:p w14:paraId="0A7FB927" w14:textId="77777777" w:rsidR="001F0F43" w:rsidRPr="008A5606" w:rsidRDefault="001F0F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61" w:type="dxa"/>
            <w:vMerge/>
            <w:tcBorders>
              <w:left w:val="single" w:sz="4" w:space="0" w:color="auto"/>
              <w:right w:val="single" w:sz="4" w:space="0" w:color="auto"/>
            </w:tcBorders>
            <w:shd w:val="clear" w:color="auto" w:fill="FFFFFF" w:themeFill="background1"/>
            <w:vAlign w:val="center"/>
          </w:tcPr>
          <w:p w14:paraId="60EEB268"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F242F" w14:textId="2F6ED15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5C0833" w14:textId="567D6E3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Felújítással, korszerűsítéssel, újjáépítéssel érintett közterületek burkolata</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B3604C" w14:textId="3A5D6C45" w:rsidR="001F0F43" w:rsidRPr="00B8547D" w:rsidRDefault="00BC0ACA" w:rsidP="00567A9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a</w:t>
            </w:r>
          </w:p>
        </w:tc>
      </w:tr>
      <w:tr w:rsidR="00640D70" w:rsidRPr="005A0981" w14:paraId="45C9006E" w14:textId="77777777" w:rsidTr="00FA578A">
        <w:trPr>
          <w:cnfStyle w:val="000000100000" w:firstRow="0" w:lastRow="0" w:firstColumn="0" w:lastColumn="0" w:oddVBand="0" w:evenVBand="0" w:oddHBand="1" w:evenHBand="0" w:firstRowFirstColumn="0" w:firstRowLastColumn="0" w:lastRowFirstColumn="0" w:lastRowLastColumn="0"/>
          <w:trHeight w:val="1133"/>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456E465E" w14:textId="77777777" w:rsidR="001F0F43" w:rsidRPr="005A0981" w:rsidRDefault="001F0F43" w:rsidP="00732B43">
            <w:pPr>
              <w:jc w:val="center"/>
              <w:rPr>
                <w:rFonts w:ascii="Arial" w:hAnsi="Arial" w:cs="Arial"/>
                <w:b w:val="0"/>
                <w:bCs w:val="0"/>
                <w:sz w:val="20"/>
                <w:szCs w:val="20"/>
              </w:rPr>
            </w:pPr>
          </w:p>
        </w:tc>
        <w:tc>
          <w:tcPr>
            <w:tcW w:w="2424" w:type="dxa"/>
            <w:vMerge/>
            <w:tcBorders>
              <w:left w:val="single" w:sz="4" w:space="0" w:color="auto"/>
              <w:right w:val="single" w:sz="4" w:space="0" w:color="auto"/>
            </w:tcBorders>
            <w:shd w:val="clear" w:color="auto" w:fill="FFFFFF" w:themeFill="background1"/>
            <w:vAlign w:val="center"/>
          </w:tcPr>
          <w:p w14:paraId="328E4D21"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323" w:type="dxa"/>
            <w:vMerge/>
            <w:tcBorders>
              <w:left w:val="single" w:sz="4" w:space="0" w:color="auto"/>
              <w:right w:val="single" w:sz="4" w:space="0" w:color="auto"/>
            </w:tcBorders>
            <w:shd w:val="clear" w:color="auto" w:fill="FFFFFF" w:themeFill="background1"/>
            <w:vAlign w:val="center"/>
          </w:tcPr>
          <w:p w14:paraId="1831C1AF"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58" w:type="dxa"/>
            <w:vMerge/>
            <w:tcBorders>
              <w:left w:val="single" w:sz="4" w:space="0" w:color="auto"/>
              <w:right w:val="single" w:sz="4" w:space="0" w:color="auto"/>
            </w:tcBorders>
            <w:shd w:val="clear" w:color="auto" w:fill="FFFFFF" w:themeFill="background1"/>
            <w:vAlign w:val="center"/>
          </w:tcPr>
          <w:p w14:paraId="47E0101E"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96" w:type="dxa"/>
            <w:vMerge/>
            <w:tcBorders>
              <w:left w:val="single" w:sz="4" w:space="0" w:color="auto"/>
              <w:right w:val="single" w:sz="4" w:space="0" w:color="auto"/>
            </w:tcBorders>
            <w:shd w:val="clear" w:color="auto" w:fill="FFFFFF" w:themeFill="background1"/>
            <w:vAlign w:val="center"/>
          </w:tcPr>
          <w:p w14:paraId="79D73BEA" w14:textId="77777777" w:rsidR="001F0F43" w:rsidRPr="008A5606" w:rsidRDefault="001F0F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61" w:type="dxa"/>
            <w:vMerge/>
            <w:tcBorders>
              <w:left w:val="single" w:sz="4" w:space="0" w:color="auto"/>
              <w:right w:val="single" w:sz="4" w:space="0" w:color="auto"/>
            </w:tcBorders>
            <w:shd w:val="clear" w:color="auto" w:fill="FFFFFF" w:themeFill="background1"/>
            <w:vAlign w:val="center"/>
          </w:tcPr>
          <w:p w14:paraId="51228B39"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3F66E" w14:textId="48B19525"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1A2F2" w14:textId="02224A0B" w:rsidR="001F0F43"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Kialakított új, ingyenesen használható parkolóhelyek száma</w:t>
            </w:r>
          </w:p>
        </w:tc>
        <w:tc>
          <w:tcPr>
            <w:tcW w:w="2977" w:type="dxa"/>
            <w:tcBorders>
              <w:top w:val="single" w:sz="4" w:space="0" w:color="auto"/>
              <w:left w:val="single" w:sz="4" w:space="0" w:color="auto"/>
              <w:right w:val="single" w:sz="4" w:space="0" w:color="auto"/>
            </w:tcBorders>
            <w:shd w:val="clear" w:color="auto" w:fill="FFFFFF" w:themeFill="background1"/>
            <w:vAlign w:val="center"/>
          </w:tcPr>
          <w:p w14:paraId="55E4CE3E" w14:textId="047E7DEC" w:rsidR="001F0F43" w:rsidRPr="00B8547D" w:rsidRDefault="001F0F43" w:rsidP="00567A9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33</w:t>
            </w:r>
          </w:p>
        </w:tc>
      </w:tr>
      <w:tr w:rsidR="00640D70" w:rsidRPr="005A0981" w14:paraId="12D9A480" w14:textId="77777777" w:rsidTr="00FA578A">
        <w:trPr>
          <w:trHeight w:val="851"/>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7BCB404F" w14:textId="77777777" w:rsidR="001F0F43" w:rsidRPr="005A0981" w:rsidRDefault="001F0F43" w:rsidP="00732B43">
            <w:pPr>
              <w:jc w:val="center"/>
              <w:rPr>
                <w:rFonts w:ascii="Arial" w:hAnsi="Arial" w:cs="Arial"/>
                <w:b w:val="0"/>
                <w:bCs w:val="0"/>
                <w:sz w:val="20"/>
                <w:szCs w:val="20"/>
              </w:rPr>
            </w:pPr>
          </w:p>
        </w:tc>
        <w:tc>
          <w:tcPr>
            <w:tcW w:w="2424" w:type="dxa"/>
            <w:vMerge/>
            <w:tcBorders>
              <w:left w:val="single" w:sz="4" w:space="0" w:color="auto"/>
              <w:bottom w:val="single" w:sz="4" w:space="0" w:color="auto"/>
              <w:right w:val="single" w:sz="4" w:space="0" w:color="auto"/>
            </w:tcBorders>
            <w:shd w:val="clear" w:color="auto" w:fill="FFFFFF" w:themeFill="background1"/>
            <w:vAlign w:val="center"/>
          </w:tcPr>
          <w:p w14:paraId="3F6F1268"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323" w:type="dxa"/>
            <w:vMerge/>
            <w:tcBorders>
              <w:left w:val="single" w:sz="4" w:space="0" w:color="auto"/>
              <w:bottom w:val="single" w:sz="4" w:space="0" w:color="auto"/>
              <w:right w:val="single" w:sz="4" w:space="0" w:color="auto"/>
            </w:tcBorders>
            <w:shd w:val="clear" w:color="auto" w:fill="FFFFFF" w:themeFill="background1"/>
            <w:vAlign w:val="center"/>
          </w:tcPr>
          <w:p w14:paraId="2321F56D"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8" w:type="dxa"/>
            <w:vMerge/>
            <w:tcBorders>
              <w:left w:val="single" w:sz="4" w:space="0" w:color="auto"/>
              <w:bottom w:val="single" w:sz="4" w:space="0" w:color="auto"/>
              <w:right w:val="single" w:sz="4" w:space="0" w:color="auto"/>
            </w:tcBorders>
            <w:shd w:val="clear" w:color="auto" w:fill="FFFFFF" w:themeFill="background1"/>
            <w:vAlign w:val="center"/>
          </w:tcPr>
          <w:p w14:paraId="68D121AC"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96" w:type="dxa"/>
            <w:vMerge/>
            <w:tcBorders>
              <w:left w:val="single" w:sz="4" w:space="0" w:color="auto"/>
              <w:bottom w:val="single" w:sz="4" w:space="0" w:color="auto"/>
              <w:right w:val="single" w:sz="4" w:space="0" w:color="auto"/>
            </w:tcBorders>
            <w:shd w:val="clear" w:color="auto" w:fill="FFFFFF" w:themeFill="background1"/>
            <w:vAlign w:val="center"/>
          </w:tcPr>
          <w:p w14:paraId="3A05C3D6" w14:textId="77777777" w:rsidR="001F0F43" w:rsidRPr="008A5606" w:rsidRDefault="001F0F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61" w:type="dxa"/>
            <w:vMerge/>
            <w:tcBorders>
              <w:left w:val="single" w:sz="4" w:space="0" w:color="auto"/>
              <w:bottom w:val="single" w:sz="4" w:space="0" w:color="auto"/>
              <w:right w:val="single" w:sz="4" w:space="0" w:color="auto"/>
            </w:tcBorders>
            <w:shd w:val="clear" w:color="auto" w:fill="FFFFFF" w:themeFill="background1"/>
            <w:vAlign w:val="center"/>
          </w:tcPr>
          <w:p w14:paraId="0A36C85B"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B0F5D7" w14:textId="075E10DF"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D42E72" w14:textId="24338061" w:rsidR="001F0F43"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Megvalósított IKT és okos település fejlesztési tevékenységek száma</w:t>
            </w:r>
          </w:p>
        </w:tc>
        <w:tc>
          <w:tcPr>
            <w:tcW w:w="2977" w:type="dxa"/>
            <w:tcBorders>
              <w:top w:val="single" w:sz="4" w:space="0" w:color="auto"/>
              <w:left w:val="single" w:sz="4" w:space="0" w:color="auto"/>
              <w:right w:val="single" w:sz="4" w:space="0" w:color="auto"/>
            </w:tcBorders>
            <w:shd w:val="clear" w:color="auto" w:fill="FFFFFF" w:themeFill="background1"/>
            <w:vAlign w:val="center"/>
          </w:tcPr>
          <w:p w14:paraId="2C069046" w14:textId="2A31E509" w:rsidR="001F0F43" w:rsidRDefault="001F0F43" w:rsidP="00567A9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640D70" w:rsidRPr="005A0981" w14:paraId="5FAD7715" w14:textId="77777777" w:rsidTr="00FA57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dxa"/>
            <w:vMerge w:val="restart"/>
            <w:tcBorders>
              <w:top w:val="single" w:sz="4" w:space="0" w:color="auto"/>
              <w:left w:val="single" w:sz="4" w:space="0" w:color="auto"/>
              <w:bottom w:val="single" w:sz="4" w:space="0" w:color="auto"/>
              <w:right w:val="single" w:sz="4" w:space="0" w:color="auto"/>
            </w:tcBorders>
            <w:shd w:val="clear" w:color="auto" w:fill="92D050"/>
            <w:vAlign w:val="center"/>
          </w:tcPr>
          <w:p w14:paraId="7364B78F" w14:textId="36A7A057" w:rsidR="00732B43" w:rsidRPr="005A0981" w:rsidRDefault="00732B43" w:rsidP="00732B43">
            <w:pPr>
              <w:jc w:val="both"/>
              <w:rPr>
                <w:rFonts w:ascii="Arial" w:hAnsi="Arial" w:cs="Arial"/>
                <w:b w:val="0"/>
                <w:bCs w:val="0"/>
                <w:color w:val="auto"/>
                <w:sz w:val="20"/>
                <w:szCs w:val="20"/>
              </w:rPr>
            </w:pPr>
            <w:r w:rsidRPr="005A0981">
              <w:rPr>
                <w:rFonts w:ascii="Arial" w:hAnsi="Arial" w:cs="Arial"/>
                <w:b w:val="0"/>
                <w:color w:val="auto"/>
                <w:sz w:val="20"/>
                <w:szCs w:val="20"/>
              </w:rPr>
              <w:t>kereten túli, tartalék projektek</w:t>
            </w:r>
          </w:p>
        </w:tc>
        <w:tc>
          <w:tcPr>
            <w:tcW w:w="242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9E2E806" w14:textId="770C5E08" w:rsidR="00732B43" w:rsidRPr="008C28AF"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1. projekt: A Kőrös-torok fejlesztése</w:t>
            </w:r>
          </w:p>
        </w:tc>
        <w:tc>
          <w:tcPr>
            <w:tcW w:w="132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0EC30C8" w14:textId="147B52EF" w:rsidR="00732B43" w:rsidRPr="008C28AF" w:rsidRDefault="00732B43" w:rsidP="005F5155">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S.4. Fenntartható gazdaság: Hatékony gazdaság, fenntartható tájhasználat</w:t>
            </w:r>
          </w:p>
        </w:tc>
        <w:tc>
          <w:tcPr>
            <w:tcW w:w="11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183336" w14:textId="59AA3C22" w:rsidR="00732B43" w:rsidRPr="008C28AF"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Csongrád</w:t>
            </w:r>
          </w:p>
        </w:tc>
        <w:tc>
          <w:tcPr>
            <w:tcW w:w="1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716E31" w14:textId="59410639" w:rsidR="00732B43" w:rsidRPr="008C28AF" w:rsidRDefault="00732B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328.000.000</w:t>
            </w:r>
          </w:p>
        </w:tc>
        <w:tc>
          <w:tcPr>
            <w:tcW w:w="86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9D23E4" w14:textId="7120B9C4" w:rsidR="00732B43" w:rsidRPr="008C28AF"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Csongrád Városi Önkormányzat</w:t>
            </w:r>
          </w:p>
        </w:tc>
        <w:tc>
          <w:tcPr>
            <w:tcW w:w="94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76D6B7" w14:textId="286197C0" w:rsidR="00732B43" w:rsidRPr="008C28AF"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618121A" w14:textId="261ACE73" w:rsidR="00732B43" w:rsidRPr="008C28AF"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Támogatott kulturális és turisztikai helyszínek száma</w:t>
            </w:r>
          </w:p>
        </w:tc>
        <w:tc>
          <w:tcPr>
            <w:tcW w:w="2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7B77BE" w14:textId="5DEF131B" w:rsidR="00732B43" w:rsidRPr="00AC1BA6" w:rsidRDefault="0002272B"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C28AF">
              <w:rPr>
                <w:rFonts w:ascii="Arial" w:hAnsi="Arial" w:cs="Arial"/>
                <w:color w:val="FF0000"/>
                <w:sz w:val="20"/>
                <w:szCs w:val="20"/>
              </w:rPr>
              <w:t>TOP.1.4.1 felhívásra javasolt</w:t>
            </w:r>
          </w:p>
        </w:tc>
      </w:tr>
      <w:tr w:rsidR="00640D70" w:rsidRPr="005A0981" w14:paraId="0505DFD2" w14:textId="77777777" w:rsidTr="00FA578A">
        <w:trPr>
          <w:trHeight w:val="605"/>
        </w:trPr>
        <w:tc>
          <w:tcPr>
            <w:cnfStyle w:val="001000000000" w:firstRow="0" w:lastRow="0" w:firstColumn="1" w:lastColumn="0" w:oddVBand="0" w:evenVBand="0" w:oddHBand="0" w:evenHBand="0" w:firstRowFirstColumn="0" w:firstRowLastColumn="0" w:lastRowFirstColumn="0" w:lastRowLastColumn="0"/>
            <w:tcW w:w="86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1CBE5046" w14:textId="77777777" w:rsidR="00732B43" w:rsidRPr="005A0981" w:rsidRDefault="00732B43" w:rsidP="00732B43">
            <w:pPr>
              <w:jc w:val="both"/>
              <w:rPr>
                <w:rFonts w:ascii="Arial" w:hAnsi="Arial" w:cs="Arial"/>
                <w:b w:val="0"/>
                <w:bCs w:val="0"/>
                <w:color w:val="auto"/>
                <w:sz w:val="20"/>
                <w:szCs w:val="20"/>
              </w:rPr>
            </w:pPr>
          </w:p>
        </w:tc>
        <w:tc>
          <w:tcPr>
            <w:tcW w:w="242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C1A59A2" w14:textId="420556D1"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 xml:space="preserve">2. projekt: </w:t>
            </w:r>
            <w:r>
              <w:rPr>
                <w:rFonts w:ascii="Arial" w:hAnsi="Arial" w:cs="Arial"/>
                <w:sz w:val="20"/>
                <w:szCs w:val="20"/>
              </w:rPr>
              <w:t xml:space="preserve">Ipari Park II. projekt Ipari park megközelíthetőségének javítása + körforgalom </w:t>
            </w:r>
          </w:p>
        </w:tc>
        <w:tc>
          <w:tcPr>
            <w:tcW w:w="132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ED6B47" w14:textId="41F749EC"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8"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394AF4" w14:textId="3E581DED"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w:t>
            </w:r>
          </w:p>
        </w:tc>
        <w:tc>
          <w:tcPr>
            <w:tcW w:w="1496"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FD230B" w14:textId="1FF666A2" w:rsidR="00732B43" w:rsidRPr="00AC1BA6" w:rsidRDefault="00732B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150.000.000</w:t>
            </w:r>
          </w:p>
        </w:tc>
        <w:tc>
          <w:tcPr>
            <w:tcW w:w="861"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E3643E0" w14:textId="168DD18F"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 Városi Önkormányzat</w:t>
            </w:r>
          </w:p>
        </w:tc>
        <w:tc>
          <w:tcPr>
            <w:tcW w:w="947"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D6AAFC" w14:textId="55B31A17"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6A71BF" w14:textId="7FA64902"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Nem pénzügyi támogatásban részesített vállalkozások száma (db)</w:t>
            </w:r>
          </w:p>
        </w:tc>
        <w:tc>
          <w:tcPr>
            <w:tcW w:w="2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9A6AF3" w14:textId="5E02D619"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40D70" w:rsidRPr="005A0981" w14:paraId="2208BE1B" w14:textId="77777777" w:rsidTr="00FA578A">
        <w:trPr>
          <w:cnfStyle w:val="000000100000" w:firstRow="0" w:lastRow="0" w:firstColumn="0" w:lastColumn="0" w:oddVBand="0" w:evenVBand="0" w:oddHBand="1" w:evenHBand="0" w:firstRowFirstColumn="0" w:firstRowLastColumn="0" w:lastRowFirstColumn="0" w:lastRowLastColumn="0"/>
          <w:trHeight w:val="757"/>
        </w:trPr>
        <w:tc>
          <w:tcPr>
            <w:cnfStyle w:val="001000000000" w:firstRow="0" w:lastRow="0" w:firstColumn="1" w:lastColumn="0" w:oddVBand="0" w:evenVBand="0" w:oddHBand="0" w:evenHBand="0" w:firstRowFirstColumn="0" w:firstRowLastColumn="0" w:lastRowFirstColumn="0" w:lastRowLastColumn="0"/>
            <w:tcW w:w="86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6B93D806" w14:textId="77777777" w:rsidR="00732B43" w:rsidRPr="005A0981" w:rsidRDefault="00732B43" w:rsidP="00732B43">
            <w:pPr>
              <w:jc w:val="both"/>
              <w:rPr>
                <w:rFonts w:ascii="Arial" w:hAnsi="Arial" w:cs="Arial"/>
                <w:b w:val="0"/>
                <w:bCs w:val="0"/>
                <w:sz w:val="20"/>
                <w:szCs w:val="20"/>
              </w:rPr>
            </w:pPr>
          </w:p>
        </w:tc>
        <w:tc>
          <w:tcPr>
            <w:tcW w:w="2424"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D34462" w14:textId="77777777"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32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0F33426" w14:textId="77777777"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58"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2479C2" w14:textId="77777777"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96"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5FED28" w14:textId="77777777" w:rsidR="00732B43" w:rsidRPr="00AC1BA6" w:rsidRDefault="00732B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61"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19DDA9" w14:textId="77777777"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47"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599D32" w14:textId="77777777"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1F06A4C" w14:textId="76463DF4"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Átépített vagy korszerűsített közutak hossza – nem TEN-T (km)</w:t>
            </w:r>
          </w:p>
        </w:tc>
        <w:tc>
          <w:tcPr>
            <w:tcW w:w="2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2AA4FF" w14:textId="77777777"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40D70" w:rsidRPr="005A0981" w14:paraId="4863E133" w14:textId="77777777" w:rsidTr="00FA578A">
        <w:trPr>
          <w:trHeight w:val="125"/>
        </w:trPr>
        <w:tc>
          <w:tcPr>
            <w:cnfStyle w:val="001000000000" w:firstRow="0" w:lastRow="0" w:firstColumn="1" w:lastColumn="0" w:oddVBand="0" w:evenVBand="0" w:oddHBand="0" w:evenHBand="0" w:firstRowFirstColumn="0" w:firstRowLastColumn="0" w:lastRowFirstColumn="0" w:lastRowLastColumn="0"/>
            <w:tcW w:w="86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4D68325C" w14:textId="77777777" w:rsidR="00732B43" w:rsidRPr="005A0981" w:rsidRDefault="00732B43" w:rsidP="00732B43">
            <w:pPr>
              <w:jc w:val="both"/>
              <w:rPr>
                <w:rFonts w:ascii="Arial" w:hAnsi="Arial" w:cs="Arial"/>
                <w:b w:val="0"/>
                <w:color w:val="auto"/>
                <w:sz w:val="20"/>
                <w:szCs w:val="20"/>
              </w:rPr>
            </w:pPr>
          </w:p>
        </w:tc>
        <w:tc>
          <w:tcPr>
            <w:tcW w:w="242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160E0AB" w14:textId="15DDE572"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3. projekt: Csapadékvíz elvezető rendszer felújítása</w:t>
            </w:r>
          </w:p>
        </w:tc>
        <w:tc>
          <w:tcPr>
            <w:tcW w:w="132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97D384" w14:textId="316074A3" w:rsidR="00732B43" w:rsidRPr="00AC1BA6" w:rsidRDefault="00732B43" w:rsidP="005F51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S.3. Fenntartható város: Kedvező mikroklímájú, vonzó kisvárosi miliő</w:t>
            </w:r>
          </w:p>
        </w:tc>
        <w:tc>
          <w:tcPr>
            <w:tcW w:w="11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9A4F2A" w14:textId="6167405D"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w:t>
            </w:r>
          </w:p>
        </w:tc>
        <w:tc>
          <w:tcPr>
            <w:tcW w:w="1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5DBBA6E" w14:textId="0FA861ED" w:rsidR="00732B43" w:rsidRPr="00AC1BA6" w:rsidRDefault="00732B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183.000.000</w:t>
            </w:r>
          </w:p>
        </w:tc>
        <w:tc>
          <w:tcPr>
            <w:tcW w:w="86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8BBBF8" w14:textId="0DCE532E"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 Városi Önkormányzat</w:t>
            </w:r>
          </w:p>
        </w:tc>
        <w:tc>
          <w:tcPr>
            <w:tcW w:w="94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0B6E0CC" w14:textId="1D0C83CD"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2DAEBCB" w14:textId="18CD9BB8"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Az éghajlatváltozáshoz való alkalmazkodás céljából épített vagy felújított zöld infrastruktúra (ha)</w:t>
            </w:r>
          </w:p>
        </w:tc>
        <w:tc>
          <w:tcPr>
            <w:tcW w:w="2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394A3FD" w14:textId="77777777"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40D70" w:rsidRPr="005A0981" w14:paraId="6BA5688A" w14:textId="77777777" w:rsidTr="00FA578A">
        <w:trPr>
          <w:cnfStyle w:val="000000100000" w:firstRow="0" w:lastRow="0" w:firstColumn="0" w:lastColumn="0" w:oddVBand="0" w:evenVBand="0" w:oddHBand="1"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86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0C251F41" w14:textId="77777777" w:rsidR="00732B43" w:rsidRPr="005A0981" w:rsidRDefault="00732B43" w:rsidP="00732B43">
            <w:pPr>
              <w:jc w:val="both"/>
              <w:rPr>
                <w:rFonts w:ascii="Arial" w:hAnsi="Arial" w:cs="Arial"/>
                <w:b w:val="0"/>
                <w:color w:val="auto"/>
                <w:sz w:val="20"/>
                <w:szCs w:val="20"/>
              </w:rPr>
            </w:pPr>
          </w:p>
        </w:tc>
        <w:tc>
          <w:tcPr>
            <w:tcW w:w="242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2CAB54" w14:textId="7D8A5ABC"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4. projekt: Kerékpárutak: Belterületi kerékpárút felújítása, Felgyő-Csongrád szakasz felújítás</w:t>
            </w:r>
          </w:p>
        </w:tc>
        <w:tc>
          <w:tcPr>
            <w:tcW w:w="132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B55728" w14:textId="7107F86B"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DD88B9" w14:textId="070C3996"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w:t>
            </w:r>
          </w:p>
        </w:tc>
        <w:tc>
          <w:tcPr>
            <w:tcW w:w="1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D31053" w14:textId="40535991" w:rsidR="00732B43" w:rsidRPr="00AC1BA6" w:rsidRDefault="00732B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125.000.000</w:t>
            </w:r>
          </w:p>
        </w:tc>
        <w:tc>
          <w:tcPr>
            <w:tcW w:w="86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26284E" w14:textId="2BB9F840"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 Városi Önkormányzat</w:t>
            </w:r>
          </w:p>
        </w:tc>
        <w:tc>
          <w:tcPr>
            <w:tcW w:w="94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E4FE3E" w14:textId="571B24C4"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4FA7C6B" w14:textId="766EBCDE"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Támogatott célzott kerékpáros infrastruktúra (km)</w:t>
            </w:r>
          </w:p>
        </w:tc>
        <w:tc>
          <w:tcPr>
            <w:tcW w:w="2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84044B" w14:textId="77777777"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40D70" w:rsidRPr="005A0981" w14:paraId="34860CB3" w14:textId="77777777" w:rsidTr="00FA578A">
        <w:trPr>
          <w:trHeight w:val="936"/>
        </w:trPr>
        <w:tc>
          <w:tcPr>
            <w:cnfStyle w:val="001000000000" w:firstRow="0" w:lastRow="0" w:firstColumn="1" w:lastColumn="0" w:oddVBand="0" w:evenVBand="0" w:oddHBand="0" w:evenHBand="0" w:firstRowFirstColumn="0" w:firstRowLastColumn="0" w:lastRowFirstColumn="0" w:lastRowLastColumn="0"/>
            <w:tcW w:w="86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4EBCF2D1" w14:textId="57BF070A" w:rsidR="00732B43" w:rsidRPr="005A0981" w:rsidRDefault="00732B43" w:rsidP="00732B43">
            <w:pPr>
              <w:jc w:val="both"/>
              <w:rPr>
                <w:rFonts w:ascii="Arial" w:hAnsi="Arial" w:cs="Arial"/>
                <w:b w:val="0"/>
                <w:color w:val="auto"/>
                <w:sz w:val="20"/>
                <w:szCs w:val="20"/>
              </w:rPr>
            </w:pPr>
          </w:p>
        </w:tc>
        <w:tc>
          <w:tcPr>
            <w:tcW w:w="242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1BC08BA" w14:textId="3F183D22"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w:t>
            </w:r>
            <w:r w:rsidRPr="005A0981">
              <w:rPr>
                <w:rFonts w:ascii="Arial" w:hAnsi="Arial" w:cs="Arial"/>
                <w:sz w:val="20"/>
                <w:szCs w:val="20"/>
              </w:rPr>
              <w:t xml:space="preserve">. projekt: </w:t>
            </w:r>
            <w:r>
              <w:rPr>
                <w:rFonts w:ascii="Arial" w:hAnsi="Arial" w:cs="Arial"/>
                <w:sz w:val="20"/>
                <w:szCs w:val="20"/>
              </w:rPr>
              <w:t>Bokrosi park felújítása</w:t>
            </w:r>
          </w:p>
        </w:tc>
        <w:tc>
          <w:tcPr>
            <w:tcW w:w="132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A7A860" w14:textId="0B87445D"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S.3. Fenntartható város: Kedvező mikroklímájú, vonzó kisvárosi miliő</w:t>
            </w:r>
          </w:p>
        </w:tc>
        <w:tc>
          <w:tcPr>
            <w:tcW w:w="11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BF35EC9" w14:textId="61692F60"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884525" w14:textId="2C1C1480" w:rsidR="00732B43" w:rsidRPr="005A0981" w:rsidRDefault="00ED16C6"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54 000 000</w:t>
            </w:r>
          </w:p>
        </w:tc>
        <w:tc>
          <w:tcPr>
            <w:tcW w:w="86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0D18DA8" w14:textId="004DF2DB"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94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234518E" w14:textId="35B542E2"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C29813D" w14:textId="2158997B"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Az éghajlatváltozáshoz való alkalmazkodás céljából épített vagy felújított zöld infrastruktúra (ha)</w:t>
            </w:r>
          </w:p>
        </w:tc>
        <w:tc>
          <w:tcPr>
            <w:tcW w:w="2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4FD407" w14:textId="77777777"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40D70" w:rsidRPr="005A0981" w14:paraId="2BBD6673" w14:textId="77777777" w:rsidTr="00FA57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5BF942C5" w14:textId="77777777" w:rsidR="00732B43" w:rsidRPr="005A0981" w:rsidRDefault="00732B43" w:rsidP="00732B43">
            <w:pPr>
              <w:jc w:val="both"/>
              <w:rPr>
                <w:rFonts w:ascii="Arial" w:hAnsi="Arial" w:cs="Arial"/>
                <w:b w:val="0"/>
                <w:color w:val="auto"/>
                <w:sz w:val="20"/>
                <w:szCs w:val="20"/>
              </w:rPr>
            </w:pPr>
          </w:p>
        </w:tc>
        <w:tc>
          <w:tcPr>
            <w:tcW w:w="242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4835E0E" w14:textId="6388323D"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w:t>
            </w:r>
            <w:r w:rsidRPr="005A0981">
              <w:rPr>
                <w:rFonts w:ascii="Arial" w:hAnsi="Arial" w:cs="Arial"/>
                <w:sz w:val="20"/>
                <w:szCs w:val="20"/>
              </w:rPr>
              <w:t>. projekt: Árpád Fejedelem út felújítása</w:t>
            </w:r>
          </w:p>
        </w:tc>
        <w:tc>
          <w:tcPr>
            <w:tcW w:w="132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EBBF46F" w14:textId="77777777"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9D2CC0" w14:textId="521E6A87"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CAA733" w14:textId="1C1A8EC5" w:rsidR="00732B43" w:rsidRPr="005A0981" w:rsidRDefault="00732B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38.000.000</w:t>
            </w:r>
          </w:p>
        </w:tc>
        <w:tc>
          <w:tcPr>
            <w:tcW w:w="86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47D4D7B" w14:textId="79256321"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94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6124E7C" w14:textId="3F165A67"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59CCFA" w14:textId="16893A04"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Átépített vagy korszerűsített közutak hossza – nem TEN-T (km)</w:t>
            </w:r>
          </w:p>
        </w:tc>
        <w:tc>
          <w:tcPr>
            <w:tcW w:w="2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197C2B" w14:textId="77777777"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40D70" w:rsidRPr="005A0981" w14:paraId="50B37310" w14:textId="77777777" w:rsidTr="00FA578A">
        <w:trPr>
          <w:trHeight w:val="690"/>
        </w:trPr>
        <w:tc>
          <w:tcPr>
            <w:cnfStyle w:val="001000000000" w:firstRow="0" w:lastRow="0" w:firstColumn="1" w:lastColumn="0" w:oddVBand="0" w:evenVBand="0" w:oddHBand="0" w:evenHBand="0" w:firstRowFirstColumn="0" w:firstRowLastColumn="0" w:lastRowFirstColumn="0" w:lastRowLastColumn="0"/>
            <w:tcW w:w="86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7B55BDED" w14:textId="77777777" w:rsidR="00732B43" w:rsidRPr="005A0981" w:rsidRDefault="00732B43" w:rsidP="00732B43">
            <w:pPr>
              <w:jc w:val="both"/>
              <w:rPr>
                <w:rFonts w:ascii="Arial" w:hAnsi="Arial" w:cs="Arial"/>
                <w:b w:val="0"/>
                <w:color w:val="auto"/>
                <w:sz w:val="20"/>
                <w:szCs w:val="20"/>
              </w:rPr>
            </w:pPr>
          </w:p>
        </w:tc>
        <w:tc>
          <w:tcPr>
            <w:tcW w:w="242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64157A" w14:textId="0E0E4CEE"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w:t>
            </w:r>
            <w:r w:rsidRPr="005A0981">
              <w:rPr>
                <w:rFonts w:ascii="Arial" w:hAnsi="Arial" w:cs="Arial"/>
                <w:sz w:val="20"/>
                <w:szCs w:val="20"/>
              </w:rPr>
              <w:t>. projekt: Szív utca - Bihari János utca felújítása</w:t>
            </w:r>
          </w:p>
        </w:tc>
        <w:tc>
          <w:tcPr>
            <w:tcW w:w="132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989DD8" w14:textId="77777777"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EC4DF8" w14:textId="3F5C905F"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780F85" w14:textId="1318B82C" w:rsidR="00732B43" w:rsidRPr="005A0981" w:rsidRDefault="00732B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54.000.000</w:t>
            </w:r>
          </w:p>
        </w:tc>
        <w:tc>
          <w:tcPr>
            <w:tcW w:w="86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2F80E6D" w14:textId="286E88F3"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94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4E2C6A" w14:textId="625E2E3F"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0A968E" w14:textId="46E93797"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Átépített vagy korszerűsített közutak hossza – nem TEN-T (km)</w:t>
            </w:r>
          </w:p>
        </w:tc>
        <w:tc>
          <w:tcPr>
            <w:tcW w:w="2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238D4F" w14:textId="77777777" w:rsidR="00732B43" w:rsidRDefault="00732B43" w:rsidP="00732B43">
            <w:pPr>
              <w:jc w:val="both"/>
              <w:cnfStyle w:val="000000000000" w:firstRow="0" w:lastRow="0" w:firstColumn="0" w:lastColumn="0" w:oddVBand="0" w:evenVBand="0" w:oddHBand="0" w:evenHBand="0" w:firstRowFirstColumn="0" w:firstRowLastColumn="0" w:lastRowFirstColumn="0" w:lastRowLastColumn="0"/>
              <w:rPr>
                <w:ins w:id="33" w:author="Huszka Anita" w:date="2022-04-21T09:33:00Z"/>
                <w:rFonts w:ascii="Arial" w:hAnsi="Arial" w:cs="Arial"/>
                <w:sz w:val="20"/>
                <w:szCs w:val="20"/>
              </w:rPr>
            </w:pPr>
          </w:p>
          <w:p w14:paraId="2F80A31B" w14:textId="77777777" w:rsidR="00573B23" w:rsidRDefault="00573B23" w:rsidP="00732B43">
            <w:pPr>
              <w:jc w:val="both"/>
              <w:cnfStyle w:val="000000000000" w:firstRow="0" w:lastRow="0" w:firstColumn="0" w:lastColumn="0" w:oddVBand="0" w:evenVBand="0" w:oddHBand="0" w:evenHBand="0" w:firstRowFirstColumn="0" w:firstRowLastColumn="0" w:lastRowFirstColumn="0" w:lastRowLastColumn="0"/>
              <w:rPr>
                <w:ins w:id="34" w:author="Huszka Anita" w:date="2022-04-21T09:33:00Z"/>
                <w:rFonts w:ascii="Arial" w:hAnsi="Arial" w:cs="Arial"/>
                <w:sz w:val="20"/>
                <w:szCs w:val="20"/>
              </w:rPr>
            </w:pPr>
          </w:p>
          <w:p w14:paraId="643E9A54" w14:textId="3A7B4081" w:rsidR="00573B23" w:rsidRPr="005A0981" w:rsidRDefault="00573B2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40D70" w:rsidRPr="005A0981" w14:paraId="493D7EAA" w14:textId="77777777" w:rsidTr="00FA578A">
        <w:trPr>
          <w:cnfStyle w:val="000000100000" w:firstRow="0" w:lastRow="0" w:firstColumn="0" w:lastColumn="0" w:oddVBand="0" w:evenVBand="0" w:oddHBand="1" w:evenHBand="0" w:firstRowFirstColumn="0" w:firstRowLastColumn="0" w:lastRowFirstColumn="0" w:lastRowLastColumn="0"/>
          <w:trHeight w:val="1215"/>
        </w:trPr>
        <w:tc>
          <w:tcPr>
            <w:cnfStyle w:val="001000000000" w:firstRow="0" w:lastRow="0" w:firstColumn="1" w:lastColumn="0" w:oddVBand="0" w:evenVBand="0" w:oddHBand="0" w:evenHBand="0" w:firstRowFirstColumn="0" w:firstRowLastColumn="0" w:lastRowFirstColumn="0" w:lastRowLastColumn="0"/>
            <w:tcW w:w="86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18EDC253" w14:textId="77777777" w:rsidR="00595B4E" w:rsidRPr="005A0981" w:rsidRDefault="00595B4E" w:rsidP="00595B4E">
            <w:pPr>
              <w:jc w:val="both"/>
              <w:rPr>
                <w:rFonts w:ascii="Arial" w:hAnsi="Arial" w:cs="Arial"/>
                <w:b w:val="0"/>
                <w:sz w:val="20"/>
                <w:szCs w:val="20"/>
              </w:rPr>
            </w:pPr>
          </w:p>
        </w:tc>
        <w:tc>
          <w:tcPr>
            <w:tcW w:w="242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449D53" w14:textId="53396EE8" w:rsidR="00595B4E"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A5606">
              <w:rPr>
                <w:rFonts w:ascii="Arial" w:hAnsi="Arial" w:cs="Arial"/>
                <w:sz w:val="20"/>
                <w:szCs w:val="20"/>
              </w:rPr>
              <w:t>P1.V4 projekt: A Csongrádi Fürdő turisztikai fejlesztése – kerek medence építés</w:t>
            </w:r>
          </w:p>
        </w:tc>
        <w:tc>
          <w:tcPr>
            <w:tcW w:w="132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547BAE" w14:textId="5D6098D7" w:rsidR="00595B4E" w:rsidRPr="005A0981"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A5606">
              <w:rPr>
                <w:rFonts w:ascii="Arial" w:hAnsi="Arial" w:cs="Arial"/>
                <w:sz w:val="20"/>
                <w:szCs w:val="20"/>
              </w:rPr>
              <w:t>S.4. Fenntartható gazdaság: Hatékony gazdaság, fenntartható tájhasználat</w:t>
            </w:r>
          </w:p>
        </w:tc>
        <w:tc>
          <w:tcPr>
            <w:tcW w:w="11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1985DF" w14:textId="5DD452C9" w:rsidR="00595B4E" w:rsidRPr="005A0981"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A5606">
              <w:rPr>
                <w:rFonts w:ascii="Arial" w:hAnsi="Arial" w:cs="Arial"/>
                <w:sz w:val="20"/>
                <w:szCs w:val="20"/>
              </w:rPr>
              <w:t>Csongrád</w:t>
            </w:r>
          </w:p>
        </w:tc>
        <w:tc>
          <w:tcPr>
            <w:tcW w:w="1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3196AD" w14:textId="3578CB54" w:rsidR="00595B4E" w:rsidRPr="005A0981" w:rsidRDefault="00595B4E" w:rsidP="00595B4E">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80</w:t>
            </w:r>
            <w:r w:rsidRPr="008A5606">
              <w:rPr>
                <w:rFonts w:ascii="Arial" w:hAnsi="Arial" w:cs="Arial"/>
                <w:sz w:val="20"/>
                <w:szCs w:val="20"/>
              </w:rPr>
              <w:t xml:space="preserve">.000.000 </w:t>
            </w:r>
          </w:p>
        </w:tc>
        <w:tc>
          <w:tcPr>
            <w:tcW w:w="86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6E3C73" w14:textId="761D14FA" w:rsidR="00595B4E" w:rsidRPr="005A0981"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A5606">
              <w:rPr>
                <w:rFonts w:ascii="Arial" w:hAnsi="Arial" w:cs="Arial"/>
                <w:sz w:val="20"/>
                <w:szCs w:val="20"/>
              </w:rPr>
              <w:t>Csongrád Városi Önkormányzat</w:t>
            </w:r>
          </w:p>
        </w:tc>
        <w:tc>
          <w:tcPr>
            <w:tcW w:w="94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E11B3D6" w14:textId="54BAB541" w:rsidR="00595B4E" w:rsidRPr="005A0981"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A5606">
              <w:rPr>
                <w:rFonts w:ascii="Arial" w:hAnsi="Arial" w:cs="Arial"/>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82CEB17" w14:textId="19C850F6" w:rsidR="00595B4E" w:rsidRPr="005A0981"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A5606">
              <w:rPr>
                <w:rFonts w:ascii="Arial" w:hAnsi="Arial" w:cs="Arial"/>
                <w:sz w:val="20"/>
                <w:szCs w:val="20"/>
              </w:rPr>
              <w:t>Támogatott kulturális és turisztikai helyszínek száma</w:t>
            </w:r>
          </w:p>
        </w:tc>
        <w:tc>
          <w:tcPr>
            <w:tcW w:w="2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439CBD" w14:textId="77777777" w:rsidR="00595B4E"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40D70" w:rsidRPr="005A0981" w14:paraId="6901CC84" w14:textId="77777777" w:rsidTr="00FA578A">
        <w:trPr>
          <w:trHeight w:val="1260"/>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14F74D02" w14:textId="77777777" w:rsidR="002225A0" w:rsidRPr="005A0981" w:rsidRDefault="002225A0" w:rsidP="00595B4E">
            <w:pPr>
              <w:jc w:val="both"/>
              <w:rPr>
                <w:rFonts w:ascii="Arial" w:hAnsi="Arial" w:cs="Arial"/>
                <w:b w:val="0"/>
                <w:sz w:val="20"/>
                <w:szCs w:val="20"/>
              </w:rPr>
            </w:pPr>
          </w:p>
        </w:tc>
        <w:tc>
          <w:tcPr>
            <w:tcW w:w="242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520F4E" w14:textId="2BC0A0BA" w:rsidR="002225A0" w:rsidRPr="008C28AF" w:rsidRDefault="002225A0"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8.Bokrosi Iskola felújítása, korszerűsítése</w:t>
            </w:r>
          </w:p>
        </w:tc>
        <w:tc>
          <w:tcPr>
            <w:tcW w:w="132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D220B69" w14:textId="576FDF00" w:rsidR="002225A0" w:rsidRPr="008C28AF" w:rsidRDefault="002225A0"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S.3. Fenntartható város: Kedvező mikroklímájú, vonzó kisvárosi miliő</w:t>
            </w:r>
          </w:p>
        </w:tc>
        <w:tc>
          <w:tcPr>
            <w:tcW w:w="11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1CA085" w14:textId="68B2C431" w:rsidR="002225A0" w:rsidRPr="008C28AF" w:rsidRDefault="002225A0"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Csongrád</w:t>
            </w:r>
          </w:p>
        </w:tc>
        <w:tc>
          <w:tcPr>
            <w:tcW w:w="1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B47054E" w14:textId="006F2EBB" w:rsidR="002225A0" w:rsidRPr="008C28AF" w:rsidRDefault="00ED16C6" w:rsidP="00595B4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273 000 000</w:t>
            </w:r>
          </w:p>
        </w:tc>
        <w:tc>
          <w:tcPr>
            <w:tcW w:w="86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EA345E5" w14:textId="07E8CB53" w:rsidR="002225A0" w:rsidRPr="008C28AF" w:rsidRDefault="002225A0"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Hódmezővásárhelyi Tankerületi Központ</w:t>
            </w:r>
          </w:p>
        </w:tc>
        <w:tc>
          <w:tcPr>
            <w:tcW w:w="94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8BD43C0" w14:textId="1103BCBA" w:rsidR="002225A0" w:rsidRPr="008C28AF" w:rsidRDefault="002225A0"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DCE342" w14:textId="483080C3" w:rsidR="002225A0" w:rsidRPr="008C28AF" w:rsidRDefault="002225A0"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8C28AF">
              <w:rPr>
                <w:rFonts w:ascii="Arial" w:hAnsi="Arial" w:cs="Arial"/>
                <w:color w:val="FF0000"/>
                <w:sz w:val="20"/>
                <w:szCs w:val="20"/>
              </w:rPr>
              <w:t>Az új vagy korszerűsített oktatási létesítmények osztálytermi kapacitása</w:t>
            </w:r>
          </w:p>
        </w:tc>
        <w:tc>
          <w:tcPr>
            <w:tcW w:w="2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80731E4" w14:textId="77777777" w:rsidR="002225A0" w:rsidRDefault="002225A0"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40D70" w:rsidRPr="005A0981" w14:paraId="2EDF07C8" w14:textId="77777777" w:rsidTr="00FA578A">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0EE09047" w14:textId="77777777" w:rsidR="00A023B3" w:rsidRPr="005A0981" w:rsidRDefault="00A023B3" w:rsidP="00595B4E">
            <w:pPr>
              <w:jc w:val="both"/>
              <w:rPr>
                <w:rFonts w:ascii="Arial" w:hAnsi="Arial" w:cs="Arial"/>
                <w:b w:val="0"/>
                <w:sz w:val="20"/>
                <w:szCs w:val="20"/>
              </w:rPr>
            </w:pPr>
          </w:p>
        </w:tc>
        <w:tc>
          <w:tcPr>
            <w:tcW w:w="242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80BAB77" w14:textId="2DA1FC07" w:rsidR="00A023B3" w:rsidRPr="008C28AF" w:rsidRDefault="00A023B3"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8C28AF">
              <w:rPr>
                <w:rFonts w:ascii="Arial" w:hAnsi="Arial" w:cs="Arial"/>
                <w:color w:val="000000" w:themeColor="text1"/>
                <w:sz w:val="20"/>
                <w:szCs w:val="20"/>
              </w:rPr>
              <w:t>9. VadÁSZ – komplex fejlesztés az oktatáshoz, turizmushoz kapcsolódóan</w:t>
            </w:r>
          </w:p>
        </w:tc>
        <w:tc>
          <w:tcPr>
            <w:tcW w:w="132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BDCC7F" w14:textId="39334A92" w:rsidR="00A023B3" w:rsidRPr="008C28AF" w:rsidRDefault="00A023B3"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8C28AF">
              <w:rPr>
                <w:rFonts w:ascii="Arial" w:hAnsi="Arial" w:cs="Arial"/>
                <w:color w:val="000000" w:themeColor="text1"/>
                <w:sz w:val="20"/>
                <w:szCs w:val="20"/>
              </w:rPr>
              <w:t>S.4. Fenntartható gazdaság: Hatékony gazdaság, fenntartható tájhasználat</w:t>
            </w:r>
          </w:p>
        </w:tc>
        <w:tc>
          <w:tcPr>
            <w:tcW w:w="11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65AFCED" w14:textId="1F1819A0" w:rsidR="00A023B3" w:rsidRPr="008C28AF" w:rsidRDefault="00A023B3"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8C28AF">
              <w:rPr>
                <w:rFonts w:ascii="Arial" w:hAnsi="Arial" w:cs="Arial"/>
                <w:color w:val="000000" w:themeColor="text1"/>
                <w:sz w:val="20"/>
                <w:szCs w:val="20"/>
              </w:rPr>
              <w:t>Csongrád</w:t>
            </w:r>
          </w:p>
        </w:tc>
        <w:tc>
          <w:tcPr>
            <w:tcW w:w="1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BA5F34D" w14:textId="146AE534" w:rsidR="00A023B3" w:rsidRPr="008C28AF" w:rsidRDefault="00323F38" w:rsidP="00595B4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500 000 000</w:t>
            </w:r>
          </w:p>
        </w:tc>
        <w:tc>
          <w:tcPr>
            <w:tcW w:w="86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73BDB2" w14:textId="0A96656A" w:rsidR="00A023B3" w:rsidRPr="008C28AF" w:rsidRDefault="00A023B3"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8C28AF">
              <w:rPr>
                <w:rFonts w:ascii="Arial" w:hAnsi="Arial" w:cs="Arial"/>
                <w:color w:val="000000" w:themeColor="text1"/>
                <w:sz w:val="20"/>
                <w:szCs w:val="20"/>
              </w:rPr>
              <w:t>Csongrád Városi Önkormányzat/</w:t>
            </w:r>
          </w:p>
        </w:tc>
        <w:tc>
          <w:tcPr>
            <w:tcW w:w="94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B411EB7" w14:textId="1A1BF35D" w:rsidR="00A023B3" w:rsidRPr="008C28AF" w:rsidRDefault="00A023B3"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8C28AF">
              <w:rPr>
                <w:rFonts w:ascii="Arial" w:hAnsi="Arial" w:cs="Arial"/>
                <w:color w:val="000000" w:themeColor="text1"/>
                <w:sz w:val="20"/>
                <w:szCs w:val="20"/>
              </w:rPr>
              <w:t>Nem</w:t>
            </w:r>
          </w:p>
        </w:tc>
        <w:tc>
          <w:tcPr>
            <w:tcW w:w="25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C445682" w14:textId="3FFE21DA" w:rsidR="00A023B3" w:rsidRPr="008C28AF" w:rsidRDefault="00A023B3"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8C28AF">
              <w:rPr>
                <w:rFonts w:ascii="Arial" w:hAnsi="Arial" w:cs="Arial"/>
                <w:color w:val="000000" w:themeColor="text1"/>
                <w:sz w:val="20"/>
                <w:szCs w:val="20"/>
              </w:rPr>
              <w:t>Támogatott kulturális és turisztikai helyszínek száma</w:t>
            </w:r>
          </w:p>
        </w:tc>
        <w:tc>
          <w:tcPr>
            <w:tcW w:w="2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4B76ECD" w14:textId="77777777" w:rsidR="00A023B3" w:rsidRDefault="00A023B3"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40D70" w:rsidRPr="005A0981" w14:paraId="2F46E9DF" w14:textId="77777777" w:rsidTr="00FA578A">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40B870BD" w14:textId="77777777" w:rsidR="00595B4E" w:rsidRPr="005A0981" w:rsidRDefault="00595B4E" w:rsidP="00595B4E">
            <w:pPr>
              <w:jc w:val="both"/>
              <w:rPr>
                <w:rFonts w:ascii="Arial" w:hAnsi="Arial" w:cs="Arial"/>
                <w:b w:val="0"/>
                <w:color w:val="auto"/>
                <w:sz w:val="20"/>
                <w:szCs w:val="20"/>
              </w:rPr>
            </w:pPr>
          </w:p>
        </w:tc>
        <w:tc>
          <w:tcPr>
            <w:tcW w:w="4905" w:type="dxa"/>
            <w:gridSpan w:val="3"/>
            <w:tcBorders>
              <w:top w:val="single" w:sz="4" w:space="0" w:color="auto"/>
              <w:left w:val="single" w:sz="4" w:space="0" w:color="auto"/>
              <w:bottom w:val="single" w:sz="4" w:space="0" w:color="auto"/>
              <w:right w:val="single" w:sz="4" w:space="0" w:color="auto"/>
            </w:tcBorders>
            <w:vAlign w:val="center"/>
          </w:tcPr>
          <w:p w14:paraId="7EC9C86A" w14:textId="42B15D3C"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Prioritás forráskerete (</w:t>
            </w:r>
            <w:r w:rsidRPr="005A0981">
              <w:rPr>
                <w:rFonts w:ascii="Arial" w:hAnsi="Arial" w:cs="Arial"/>
                <w:i/>
                <w:iCs/>
                <w:sz w:val="20"/>
                <w:szCs w:val="20"/>
              </w:rPr>
              <w:t>nem módosítható)</w:t>
            </w:r>
          </w:p>
        </w:tc>
        <w:tc>
          <w:tcPr>
            <w:tcW w:w="1496" w:type="dxa"/>
            <w:tcBorders>
              <w:top w:val="single" w:sz="4" w:space="0" w:color="auto"/>
              <w:left w:val="single" w:sz="4" w:space="0" w:color="auto"/>
              <w:bottom w:val="single" w:sz="4" w:space="0" w:color="auto"/>
              <w:right w:val="single" w:sz="4" w:space="0" w:color="auto"/>
            </w:tcBorders>
            <w:vAlign w:val="center"/>
          </w:tcPr>
          <w:p w14:paraId="1E1A8ED5" w14:textId="4544749B" w:rsidR="00595B4E" w:rsidRPr="005A0981" w:rsidRDefault="00595B4E" w:rsidP="00595B4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1.9</w:t>
            </w:r>
            <w:r>
              <w:rPr>
                <w:rFonts w:ascii="Arial" w:hAnsi="Arial" w:cs="Arial"/>
                <w:sz w:val="20"/>
                <w:szCs w:val="20"/>
              </w:rPr>
              <w:t>88</w:t>
            </w:r>
            <w:r w:rsidRPr="005A0981">
              <w:rPr>
                <w:rFonts w:ascii="Arial" w:hAnsi="Arial" w:cs="Arial"/>
                <w:sz w:val="20"/>
                <w:szCs w:val="20"/>
              </w:rPr>
              <w:t>.000.000</w:t>
            </w:r>
          </w:p>
        </w:tc>
        <w:tc>
          <w:tcPr>
            <w:tcW w:w="86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BE652D3" w14:textId="77777777"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4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E045380" w14:textId="77777777"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704303E" w14:textId="77777777"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6BB6CBA" w14:textId="77777777"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40D70" w:rsidRPr="005A0981" w14:paraId="6CCCEEE3" w14:textId="77777777" w:rsidTr="00FA57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4E86E2BB" w14:textId="77777777" w:rsidR="00595B4E" w:rsidRPr="005A0981" w:rsidRDefault="00595B4E" w:rsidP="00595B4E">
            <w:pPr>
              <w:jc w:val="both"/>
              <w:rPr>
                <w:rFonts w:ascii="Arial" w:hAnsi="Arial" w:cs="Arial"/>
                <w:b w:val="0"/>
                <w:color w:val="auto"/>
                <w:sz w:val="20"/>
                <w:szCs w:val="20"/>
              </w:rPr>
            </w:pPr>
          </w:p>
        </w:tc>
        <w:tc>
          <w:tcPr>
            <w:tcW w:w="49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B50E28" w14:textId="5398B796" w:rsidR="00595B4E" w:rsidRPr="005A0981"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Elsődleges projektek</w:t>
            </w:r>
            <w:r w:rsidRPr="005A0981">
              <w:rPr>
                <w:rFonts w:ascii="Arial" w:hAnsi="Arial" w:cs="Arial"/>
              </w:rPr>
              <w:t xml:space="preserve"> t</w:t>
            </w:r>
            <w:r w:rsidRPr="005A0981">
              <w:rPr>
                <w:rFonts w:ascii="Arial" w:hAnsi="Arial" w:cs="Arial"/>
                <w:sz w:val="20"/>
                <w:szCs w:val="20"/>
              </w:rPr>
              <w:t>eljes forrásigénye</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14:paraId="67ECCF6C" w14:textId="6F8D712C" w:rsidR="00595B4E" w:rsidRPr="005A0981" w:rsidRDefault="00595B4E" w:rsidP="00595B4E">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1.988.000.000</w:t>
            </w:r>
          </w:p>
        </w:tc>
        <w:tc>
          <w:tcPr>
            <w:tcW w:w="86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2DE5999" w14:textId="77777777" w:rsidR="00595B4E" w:rsidRPr="005A0981"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4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720039F" w14:textId="77777777" w:rsidR="00595B4E" w:rsidRPr="005A0981"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237B7B8" w14:textId="77777777" w:rsidR="00595B4E" w:rsidRPr="005A0981"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E8FC6DC" w14:textId="77777777" w:rsidR="00595B4E" w:rsidRPr="005A0981" w:rsidRDefault="00595B4E"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40D70" w:rsidRPr="005A0981" w14:paraId="7D4A15B2" w14:textId="77777777" w:rsidTr="00FA578A">
        <w:tc>
          <w:tcPr>
            <w:cnfStyle w:val="001000000000" w:firstRow="0" w:lastRow="0" w:firstColumn="1" w:lastColumn="0" w:oddVBand="0" w:evenVBand="0" w:oddHBand="0" w:evenHBand="0" w:firstRowFirstColumn="0" w:firstRowLastColumn="0" w:lastRowFirstColumn="0" w:lastRowLastColumn="0"/>
            <w:tcW w:w="860" w:type="dxa"/>
            <w:tcBorders>
              <w:top w:val="single" w:sz="4" w:space="0" w:color="auto"/>
              <w:left w:val="single" w:sz="4" w:space="0" w:color="auto"/>
              <w:bottom w:val="single" w:sz="4" w:space="0" w:color="auto"/>
              <w:right w:val="single" w:sz="4" w:space="0" w:color="auto"/>
            </w:tcBorders>
            <w:shd w:val="clear" w:color="auto" w:fill="92D050"/>
            <w:vAlign w:val="center"/>
          </w:tcPr>
          <w:p w14:paraId="20C2F95B" w14:textId="77777777" w:rsidR="00595B4E" w:rsidRPr="005A0981" w:rsidRDefault="00595B4E" w:rsidP="00595B4E">
            <w:pPr>
              <w:jc w:val="both"/>
              <w:rPr>
                <w:rFonts w:ascii="Arial" w:hAnsi="Arial" w:cs="Arial"/>
                <w:b w:val="0"/>
                <w:color w:val="auto"/>
                <w:sz w:val="20"/>
                <w:szCs w:val="20"/>
              </w:rPr>
            </w:pPr>
          </w:p>
        </w:tc>
        <w:tc>
          <w:tcPr>
            <w:tcW w:w="4905"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E4E203" w14:textId="38CBBA60"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Tartalék projektek összes forrásigénye</w:t>
            </w:r>
          </w:p>
        </w:tc>
        <w:tc>
          <w:tcPr>
            <w:tcW w:w="1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BF71A5" w14:textId="36D38840" w:rsidR="00595B4E" w:rsidRPr="005A0981" w:rsidRDefault="00ED16C6" w:rsidP="00595B4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1 </w:t>
            </w:r>
            <w:r w:rsidR="00323F38">
              <w:rPr>
                <w:rFonts w:ascii="Arial" w:hAnsi="Arial" w:cs="Arial"/>
                <w:sz w:val="20"/>
                <w:szCs w:val="20"/>
              </w:rPr>
              <w:t>7</w:t>
            </w:r>
            <w:r>
              <w:rPr>
                <w:rFonts w:ascii="Arial" w:hAnsi="Arial" w:cs="Arial"/>
                <w:sz w:val="20"/>
                <w:szCs w:val="20"/>
              </w:rPr>
              <w:t>85</w:t>
            </w:r>
            <w:r w:rsidR="00595B4E">
              <w:rPr>
                <w:rFonts w:ascii="Arial" w:hAnsi="Arial" w:cs="Arial"/>
                <w:sz w:val="20"/>
                <w:szCs w:val="20"/>
              </w:rPr>
              <w:t xml:space="preserve"> 000 000 </w:t>
            </w:r>
          </w:p>
        </w:tc>
        <w:tc>
          <w:tcPr>
            <w:tcW w:w="86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87797CA" w14:textId="77777777"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4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6F9D8" w14:textId="77777777"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9ABCF07" w14:textId="77777777"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F32072D" w14:textId="77777777"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859DBA6" w14:textId="77777777" w:rsidR="003546C7" w:rsidRPr="005A0981" w:rsidRDefault="003546C7" w:rsidP="00BF43BB">
      <w:pPr>
        <w:spacing w:before="240" w:after="120"/>
        <w:ind w:left="357"/>
        <w:rPr>
          <w:rStyle w:val="Kiemels"/>
          <w:rFonts w:ascii="Arial" w:hAnsi="Arial" w:cs="Arial"/>
          <w:i w:val="0"/>
          <w:iCs w:val="0"/>
          <w:sz w:val="20"/>
          <w:szCs w:val="20"/>
        </w:rPr>
      </w:pPr>
    </w:p>
    <w:p w14:paraId="5938E4D4" w14:textId="4DB40E3A" w:rsidR="00221895" w:rsidRPr="00161A6F" w:rsidRDefault="00877D3A" w:rsidP="003678A7">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35" w:name="_Toc99372884"/>
      <w:r w:rsidR="00C20223">
        <w:rPr>
          <w:rFonts w:ascii="Arial Narrow" w:hAnsi="Arial Narrow" w:cs="Arial"/>
          <w:i w:val="0"/>
          <w:iCs w:val="0"/>
          <w:noProof/>
          <w:sz w:val="22"/>
          <w:szCs w:val="22"/>
        </w:rPr>
        <w:t>5</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sidR="00221895" w:rsidRPr="00161A6F">
        <w:rPr>
          <w:rFonts w:ascii="Arial Narrow" w:hAnsi="Arial Narrow" w:cs="Arial"/>
          <w:i w:val="0"/>
          <w:iCs w:val="0"/>
          <w:noProof/>
          <w:sz w:val="22"/>
          <w:szCs w:val="22"/>
        </w:rPr>
        <w:t>: Projekttábla - 2. prioritási tengely</w:t>
      </w:r>
      <w:bookmarkEnd w:id="35"/>
    </w:p>
    <w:tbl>
      <w:tblPr>
        <w:tblStyle w:val="Tblzatrcsos5stt1jellszn1"/>
        <w:tblpPr w:leftFromText="141" w:rightFromText="141" w:vertAnchor="text" w:horzAnchor="margin" w:tblpY="14"/>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2885"/>
        <w:gridCol w:w="1623"/>
        <w:gridCol w:w="1199"/>
        <w:gridCol w:w="1856"/>
        <w:gridCol w:w="1381"/>
        <w:gridCol w:w="981"/>
        <w:gridCol w:w="2474"/>
        <w:gridCol w:w="1234"/>
      </w:tblGrid>
      <w:tr w:rsidR="00636C0B" w:rsidRPr="005A0981" w14:paraId="0A27E477" w14:textId="77777777" w:rsidTr="005F5155">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63" w:type="dxa"/>
            <w:tcBorders>
              <w:top w:val="single" w:sz="4" w:space="0" w:color="auto"/>
              <w:left w:val="single" w:sz="4" w:space="0" w:color="auto"/>
              <w:right w:val="single" w:sz="4" w:space="0" w:color="auto"/>
            </w:tcBorders>
            <w:shd w:val="clear" w:color="auto" w:fill="92D050"/>
            <w:vAlign w:val="center"/>
          </w:tcPr>
          <w:p w14:paraId="1CB23BC1" w14:textId="77777777" w:rsidR="00FF778E" w:rsidRPr="005A0981" w:rsidRDefault="00FF778E" w:rsidP="00FF778E">
            <w:pPr>
              <w:jc w:val="center"/>
              <w:rPr>
                <w:rFonts w:ascii="Arial" w:hAnsi="Arial" w:cs="Arial"/>
                <w:b w:val="0"/>
                <w:bCs w:val="0"/>
                <w:color w:val="auto"/>
                <w:sz w:val="20"/>
                <w:szCs w:val="20"/>
              </w:rPr>
            </w:pPr>
          </w:p>
        </w:tc>
        <w:tc>
          <w:tcPr>
            <w:tcW w:w="2885" w:type="dxa"/>
            <w:tcBorders>
              <w:top w:val="single" w:sz="4" w:space="0" w:color="auto"/>
              <w:left w:val="single" w:sz="4" w:space="0" w:color="auto"/>
              <w:right w:val="single" w:sz="4" w:space="0" w:color="auto"/>
            </w:tcBorders>
            <w:shd w:val="clear" w:color="auto" w:fill="92D050"/>
            <w:vAlign w:val="center"/>
          </w:tcPr>
          <w:p w14:paraId="4E468FE2" w14:textId="52EEA761"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Projekt címe</w:t>
            </w:r>
          </w:p>
        </w:tc>
        <w:tc>
          <w:tcPr>
            <w:tcW w:w="1623" w:type="dxa"/>
            <w:tcBorders>
              <w:top w:val="single" w:sz="4" w:space="0" w:color="auto"/>
              <w:left w:val="single" w:sz="4" w:space="0" w:color="auto"/>
              <w:right w:val="single" w:sz="4" w:space="0" w:color="auto"/>
            </w:tcBorders>
            <w:shd w:val="clear" w:color="auto" w:fill="92D050"/>
            <w:vAlign w:val="center"/>
          </w:tcPr>
          <w:p w14:paraId="040AA88C" w14:textId="554883F6"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5A0981">
              <w:rPr>
                <w:rFonts w:ascii="Arial" w:hAnsi="Arial" w:cs="Arial"/>
                <w:b w:val="0"/>
                <w:color w:val="auto"/>
                <w:sz w:val="20"/>
                <w:szCs w:val="20"/>
              </w:rPr>
              <w:t>Stratégiai célhoz való illeszkedés (melyik városi stratégiai célhoz illeszkedik)</w:t>
            </w:r>
          </w:p>
        </w:tc>
        <w:tc>
          <w:tcPr>
            <w:tcW w:w="1199" w:type="dxa"/>
            <w:tcBorders>
              <w:top w:val="single" w:sz="4" w:space="0" w:color="auto"/>
              <w:left w:val="single" w:sz="4" w:space="0" w:color="auto"/>
              <w:right w:val="single" w:sz="4" w:space="0" w:color="auto"/>
            </w:tcBorders>
            <w:shd w:val="clear" w:color="auto" w:fill="92D050"/>
            <w:vAlign w:val="center"/>
          </w:tcPr>
          <w:p w14:paraId="27F0B55D" w14:textId="18925D53"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Helyszín</w:t>
            </w:r>
            <w:r w:rsidRPr="005A0981">
              <w:rPr>
                <w:rFonts w:ascii="Arial" w:hAnsi="Arial" w:cs="Arial"/>
                <w:color w:val="auto"/>
                <w:sz w:val="20"/>
                <w:szCs w:val="20"/>
              </w:rPr>
              <w:t xml:space="preserve"> </w:t>
            </w:r>
            <w:r w:rsidRPr="005A0981">
              <w:rPr>
                <w:rFonts w:ascii="Arial" w:hAnsi="Arial" w:cs="Arial"/>
                <w:b w:val="0"/>
                <w:color w:val="auto"/>
                <w:sz w:val="20"/>
                <w:szCs w:val="20"/>
              </w:rPr>
              <w:t>(</w:t>
            </w:r>
            <w:r w:rsidRPr="005A0981">
              <w:rPr>
                <w:rFonts w:ascii="Arial" w:hAnsi="Arial" w:cs="Arial"/>
                <w:b w:val="0"/>
                <w:bCs w:val="0"/>
                <w:color w:val="auto"/>
                <w:sz w:val="20"/>
                <w:szCs w:val="20"/>
              </w:rPr>
              <w:t>város /térségi település)</w:t>
            </w:r>
          </w:p>
        </w:tc>
        <w:tc>
          <w:tcPr>
            <w:tcW w:w="1856" w:type="dxa"/>
            <w:tcBorders>
              <w:top w:val="single" w:sz="4" w:space="0" w:color="auto"/>
              <w:left w:val="single" w:sz="4" w:space="0" w:color="auto"/>
              <w:right w:val="single" w:sz="4" w:space="0" w:color="auto"/>
            </w:tcBorders>
            <w:shd w:val="clear" w:color="auto" w:fill="92D050"/>
            <w:vAlign w:val="center"/>
          </w:tcPr>
          <w:p w14:paraId="0707D3D3" w14:textId="28980337"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Forrásigény (Ft)</w:t>
            </w:r>
          </w:p>
        </w:tc>
        <w:tc>
          <w:tcPr>
            <w:tcW w:w="1381" w:type="dxa"/>
            <w:tcBorders>
              <w:top w:val="single" w:sz="4" w:space="0" w:color="auto"/>
              <w:left w:val="single" w:sz="4" w:space="0" w:color="auto"/>
              <w:right w:val="single" w:sz="4" w:space="0" w:color="auto"/>
            </w:tcBorders>
            <w:shd w:val="clear" w:color="auto" w:fill="92D050"/>
            <w:vAlign w:val="center"/>
          </w:tcPr>
          <w:p w14:paraId="5255E8A5" w14:textId="6A4111F2"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Megvalósító</w:t>
            </w:r>
          </w:p>
        </w:tc>
        <w:tc>
          <w:tcPr>
            <w:tcW w:w="981" w:type="dxa"/>
            <w:tcBorders>
              <w:top w:val="single" w:sz="4" w:space="0" w:color="auto"/>
              <w:left w:val="single" w:sz="4" w:space="0" w:color="auto"/>
              <w:right w:val="single" w:sz="4" w:space="0" w:color="auto"/>
            </w:tcBorders>
            <w:shd w:val="clear" w:color="auto" w:fill="92D050"/>
            <w:vAlign w:val="center"/>
          </w:tcPr>
          <w:p w14:paraId="44CAD51D" w14:textId="5D5A66C6"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Együttműködés</w:t>
            </w:r>
          </w:p>
        </w:tc>
        <w:tc>
          <w:tcPr>
            <w:tcW w:w="2474" w:type="dxa"/>
            <w:tcBorders>
              <w:top w:val="single" w:sz="4" w:space="0" w:color="auto"/>
              <w:left w:val="single" w:sz="4" w:space="0" w:color="auto"/>
              <w:right w:val="single" w:sz="4" w:space="0" w:color="auto"/>
            </w:tcBorders>
            <w:shd w:val="clear" w:color="auto" w:fill="92D050"/>
            <w:vAlign w:val="center"/>
          </w:tcPr>
          <w:p w14:paraId="345E84D7" w14:textId="7025AF6A"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Indikátor</w:t>
            </w:r>
          </w:p>
        </w:tc>
        <w:tc>
          <w:tcPr>
            <w:tcW w:w="1234" w:type="dxa"/>
            <w:tcBorders>
              <w:top w:val="single" w:sz="4" w:space="0" w:color="auto"/>
              <w:left w:val="single" w:sz="4" w:space="0" w:color="auto"/>
              <w:right w:val="single" w:sz="4" w:space="0" w:color="auto"/>
            </w:tcBorders>
            <w:shd w:val="clear" w:color="auto" w:fill="92D050"/>
            <w:vAlign w:val="center"/>
          </w:tcPr>
          <w:p w14:paraId="291AF4A3" w14:textId="66A6646E"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C</w:t>
            </w:r>
            <w:r w:rsidR="00037138" w:rsidRPr="005A0981">
              <w:rPr>
                <w:rFonts w:ascii="Arial" w:hAnsi="Arial" w:cs="Arial"/>
                <w:b w:val="0"/>
                <w:bCs w:val="0"/>
                <w:color w:val="auto"/>
                <w:sz w:val="20"/>
                <w:szCs w:val="20"/>
              </w:rPr>
              <w:t>élérték (becsült)</w:t>
            </w:r>
          </w:p>
        </w:tc>
      </w:tr>
      <w:tr w:rsidR="00FF5C38" w:rsidRPr="005A0981" w14:paraId="11427BD3" w14:textId="77777777" w:rsidTr="00595B4E">
        <w:trPr>
          <w:cnfStyle w:val="000000100000" w:firstRow="0" w:lastRow="0" w:firstColumn="0" w:lastColumn="0" w:oddVBand="0" w:evenVBand="0" w:oddHBand="1" w:evenHBand="0" w:firstRowFirstColumn="0" w:firstRowLastColumn="0" w:lastRowFirstColumn="0" w:lastRowLastColumn="0"/>
          <w:trHeight w:val="1156"/>
        </w:trPr>
        <w:tc>
          <w:tcPr>
            <w:cnfStyle w:val="001000000000" w:firstRow="0" w:lastRow="0" w:firstColumn="1" w:lastColumn="0" w:oddVBand="0" w:evenVBand="0" w:oddHBand="0" w:evenHBand="0" w:firstRowFirstColumn="0" w:firstRowLastColumn="0" w:lastRowFirstColumn="0" w:lastRowLastColumn="0"/>
            <w:tcW w:w="0" w:type="dxa"/>
            <w:vMerge w:val="restart"/>
            <w:tcBorders>
              <w:left w:val="single" w:sz="4" w:space="0" w:color="auto"/>
            </w:tcBorders>
            <w:shd w:val="clear" w:color="auto" w:fill="92D050"/>
            <w:vAlign w:val="center"/>
          </w:tcPr>
          <w:p w14:paraId="37745524" w14:textId="6CCBD317" w:rsidR="005F5155" w:rsidRPr="005A0981" w:rsidRDefault="005F5155" w:rsidP="002F0D31">
            <w:pPr>
              <w:jc w:val="center"/>
              <w:rPr>
                <w:rFonts w:ascii="Arial" w:hAnsi="Arial" w:cs="Arial"/>
                <w:b w:val="0"/>
                <w:bCs w:val="0"/>
                <w:color w:val="auto"/>
                <w:sz w:val="20"/>
                <w:szCs w:val="20"/>
              </w:rPr>
            </w:pPr>
            <w:r w:rsidRPr="005A0981">
              <w:rPr>
                <w:rFonts w:ascii="Arial" w:hAnsi="Arial" w:cs="Arial"/>
                <w:b w:val="0"/>
                <w:bCs w:val="0"/>
                <w:color w:val="auto"/>
                <w:sz w:val="20"/>
                <w:szCs w:val="20"/>
              </w:rPr>
              <w:t>Prioritás 2.</w:t>
            </w:r>
          </w:p>
        </w:tc>
        <w:tc>
          <w:tcPr>
            <w:tcW w:w="0" w:type="dxa"/>
            <w:tcBorders>
              <w:bottom w:val="single" w:sz="4" w:space="0" w:color="auto"/>
            </w:tcBorders>
            <w:shd w:val="clear" w:color="auto" w:fill="auto"/>
            <w:vAlign w:val="center"/>
          </w:tcPr>
          <w:p w14:paraId="04F30A7E" w14:textId="634A87CB" w:rsidR="005F5155" w:rsidRPr="005A0981" w:rsidRDefault="005F5155"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 xml:space="preserve">P2.V1 projekt: </w:t>
            </w:r>
            <w:r>
              <w:rPr>
                <w:rFonts w:ascii="Arial" w:hAnsi="Arial" w:cs="Arial"/>
                <w:sz w:val="20"/>
                <w:szCs w:val="20"/>
              </w:rPr>
              <w:t xml:space="preserve">A Csongrádi </w:t>
            </w:r>
            <w:r w:rsidRPr="005A0981">
              <w:rPr>
                <w:rFonts w:ascii="Arial" w:hAnsi="Arial" w:cs="Arial"/>
                <w:sz w:val="20"/>
                <w:szCs w:val="20"/>
              </w:rPr>
              <w:t>Fürdő energetikai felújítása</w:t>
            </w:r>
            <w:r>
              <w:rPr>
                <w:rFonts w:ascii="Arial" w:hAnsi="Arial" w:cs="Arial"/>
                <w:sz w:val="20"/>
                <w:szCs w:val="20"/>
              </w:rPr>
              <w:t xml:space="preserve"> 1.</w:t>
            </w:r>
            <w:r w:rsidRPr="00DB6343">
              <w:rPr>
                <w:rFonts w:ascii="Arial" w:hAnsi="Arial" w:cs="Arial"/>
                <w:sz w:val="20"/>
                <w:szCs w:val="20"/>
              </w:rPr>
              <w:t xml:space="preserve"> (gépész</w:t>
            </w:r>
            <w:r>
              <w:rPr>
                <w:rFonts w:ascii="Arial" w:hAnsi="Arial" w:cs="Arial"/>
                <w:sz w:val="20"/>
                <w:szCs w:val="20"/>
              </w:rPr>
              <w:t>eti technológiák felújítása és i</w:t>
            </w:r>
            <w:r w:rsidRPr="00DB6343">
              <w:rPr>
                <w:rFonts w:ascii="Arial" w:hAnsi="Arial" w:cs="Arial"/>
                <w:sz w:val="20"/>
                <w:szCs w:val="20"/>
              </w:rPr>
              <w:t>rányítástechnika kialakítása, medence fedés)</w:t>
            </w:r>
          </w:p>
        </w:tc>
        <w:tc>
          <w:tcPr>
            <w:tcW w:w="0" w:type="dxa"/>
            <w:vMerge w:val="restart"/>
            <w:shd w:val="clear" w:color="auto" w:fill="auto"/>
            <w:vAlign w:val="center"/>
          </w:tcPr>
          <w:p w14:paraId="7AE63107" w14:textId="30ADB841" w:rsidR="005F5155" w:rsidRPr="005A0981" w:rsidRDefault="005F5155"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S.3. Fenntartható város: Kedvező mikroklímájú, vonzó kisvárosi miliő</w:t>
            </w:r>
          </w:p>
        </w:tc>
        <w:tc>
          <w:tcPr>
            <w:tcW w:w="0" w:type="dxa"/>
            <w:tcBorders>
              <w:bottom w:val="single" w:sz="4" w:space="0" w:color="auto"/>
            </w:tcBorders>
            <w:shd w:val="clear" w:color="auto" w:fill="auto"/>
            <w:vAlign w:val="center"/>
          </w:tcPr>
          <w:p w14:paraId="6BF3CEA7" w14:textId="0A17F390" w:rsidR="005F5155" w:rsidRPr="005A0981" w:rsidRDefault="005F5155"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0" w:type="dxa"/>
            <w:tcBorders>
              <w:bottom w:val="single" w:sz="4" w:space="0" w:color="auto"/>
            </w:tcBorders>
            <w:shd w:val="clear" w:color="auto" w:fill="auto"/>
            <w:vAlign w:val="center"/>
          </w:tcPr>
          <w:p w14:paraId="034BD947" w14:textId="54754AAD" w:rsidR="005F5155" w:rsidRPr="005A0981" w:rsidRDefault="005F5155" w:rsidP="002F0D3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r w:rsidR="00712993">
              <w:rPr>
                <w:rFonts w:ascii="Arial" w:hAnsi="Arial" w:cs="Arial"/>
                <w:sz w:val="20"/>
                <w:szCs w:val="20"/>
              </w:rPr>
              <w:t>9</w:t>
            </w:r>
            <w:r>
              <w:rPr>
                <w:rFonts w:ascii="Arial" w:hAnsi="Arial" w:cs="Arial"/>
                <w:sz w:val="20"/>
                <w:szCs w:val="20"/>
              </w:rPr>
              <w:t>0</w:t>
            </w:r>
            <w:r w:rsidRPr="005A0981">
              <w:rPr>
                <w:rFonts w:ascii="Arial" w:hAnsi="Arial" w:cs="Arial"/>
                <w:sz w:val="20"/>
                <w:szCs w:val="20"/>
              </w:rPr>
              <w:t>.000.000</w:t>
            </w:r>
          </w:p>
        </w:tc>
        <w:tc>
          <w:tcPr>
            <w:tcW w:w="0" w:type="dxa"/>
            <w:tcBorders>
              <w:bottom w:val="single" w:sz="4" w:space="0" w:color="auto"/>
            </w:tcBorders>
            <w:shd w:val="clear" w:color="auto" w:fill="auto"/>
            <w:vAlign w:val="center"/>
          </w:tcPr>
          <w:p w14:paraId="0FDB2EF8" w14:textId="6D17FE92" w:rsidR="005F5155" w:rsidRPr="005A0981" w:rsidRDefault="005F5155"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0" w:type="dxa"/>
            <w:tcBorders>
              <w:bottom w:val="single" w:sz="4" w:space="0" w:color="auto"/>
            </w:tcBorders>
            <w:shd w:val="clear" w:color="auto" w:fill="auto"/>
            <w:vAlign w:val="center"/>
          </w:tcPr>
          <w:p w14:paraId="66A5A015" w14:textId="539A021F" w:rsidR="005F5155" w:rsidRPr="005A0981" w:rsidRDefault="005F5155"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0" w:type="dxa"/>
            <w:tcBorders>
              <w:bottom w:val="single" w:sz="4" w:space="0" w:color="auto"/>
            </w:tcBorders>
            <w:shd w:val="clear" w:color="auto" w:fill="auto"/>
            <w:vAlign w:val="center"/>
          </w:tcPr>
          <w:p w14:paraId="7AFB3B1D" w14:textId="6CB77358" w:rsidR="005F5155" w:rsidRPr="005A0981" w:rsidRDefault="005F5155" w:rsidP="00B8547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Becsült üvegházhatású gázkibocsátások (CO</w:t>
            </w:r>
            <w:r w:rsidRPr="005A0981">
              <w:rPr>
                <w:rFonts w:ascii="Arial" w:hAnsi="Arial" w:cs="Arial"/>
                <w:sz w:val="20"/>
                <w:szCs w:val="20"/>
                <w:vertAlign w:val="subscript"/>
              </w:rPr>
              <w:t>2</w:t>
            </w:r>
            <w:r w:rsidRPr="005A0981">
              <w:rPr>
                <w:rFonts w:ascii="Arial" w:hAnsi="Arial" w:cs="Arial"/>
                <w:sz w:val="20"/>
                <w:szCs w:val="20"/>
              </w:rPr>
              <w:t>t/év)</w:t>
            </w:r>
          </w:p>
        </w:tc>
        <w:tc>
          <w:tcPr>
            <w:tcW w:w="0" w:type="dxa"/>
            <w:tcBorders>
              <w:bottom w:val="single" w:sz="4" w:space="0" w:color="auto"/>
            </w:tcBorders>
            <w:shd w:val="clear" w:color="auto" w:fill="FFFFFF" w:themeFill="background1"/>
            <w:vAlign w:val="center"/>
          </w:tcPr>
          <w:p w14:paraId="1317C08C" w14:textId="6C7ECA49" w:rsidR="005F5155" w:rsidRPr="005A0981" w:rsidRDefault="007F56E6"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 a</w:t>
            </w:r>
          </w:p>
        </w:tc>
      </w:tr>
      <w:tr w:rsidR="00FF5C38" w:rsidRPr="005A0981" w14:paraId="0CCBA317" w14:textId="77777777" w:rsidTr="00595B4E">
        <w:trPr>
          <w:trHeight w:val="1128"/>
        </w:trPr>
        <w:tc>
          <w:tcPr>
            <w:cnfStyle w:val="001000000000" w:firstRow="0" w:lastRow="0" w:firstColumn="1" w:lastColumn="0" w:oddVBand="0" w:evenVBand="0" w:oddHBand="0" w:evenHBand="0" w:firstRowFirstColumn="0" w:firstRowLastColumn="0" w:lastRowFirstColumn="0" w:lastRowLastColumn="0"/>
            <w:tcW w:w="0" w:type="dxa"/>
            <w:vMerge/>
            <w:tcBorders>
              <w:left w:val="single" w:sz="4" w:space="0" w:color="auto"/>
            </w:tcBorders>
            <w:shd w:val="clear" w:color="auto" w:fill="92D050"/>
            <w:vAlign w:val="center"/>
          </w:tcPr>
          <w:p w14:paraId="3E9513A3" w14:textId="77777777" w:rsidR="0080018D" w:rsidRPr="005A0981" w:rsidRDefault="0080018D" w:rsidP="0080018D">
            <w:pPr>
              <w:jc w:val="center"/>
              <w:rPr>
                <w:rFonts w:ascii="Arial" w:hAnsi="Arial" w:cs="Arial"/>
                <w:b w:val="0"/>
                <w:bCs w:val="0"/>
                <w:color w:val="auto"/>
                <w:sz w:val="20"/>
                <w:szCs w:val="20"/>
              </w:rPr>
            </w:pPr>
          </w:p>
        </w:tc>
        <w:tc>
          <w:tcPr>
            <w:tcW w:w="0" w:type="dxa"/>
            <w:shd w:val="clear" w:color="auto" w:fill="auto"/>
            <w:vAlign w:val="center"/>
          </w:tcPr>
          <w:p w14:paraId="781F20B7" w14:textId="2B20B826"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P2.V2 projekt: Egészségügyi és szociális intézmények napelemek telepítése</w:t>
            </w:r>
          </w:p>
        </w:tc>
        <w:tc>
          <w:tcPr>
            <w:tcW w:w="0" w:type="dxa"/>
            <w:vMerge/>
            <w:shd w:val="clear" w:color="auto" w:fill="auto"/>
            <w:vAlign w:val="center"/>
          </w:tcPr>
          <w:p w14:paraId="5D36F7C7" w14:textId="4C5D637A"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0" w:type="dxa"/>
            <w:shd w:val="clear" w:color="auto" w:fill="auto"/>
            <w:vAlign w:val="center"/>
          </w:tcPr>
          <w:p w14:paraId="20CC6B55" w14:textId="5DB9CE79"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0" w:type="dxa"/>
            <w:shd w:val="clear" w:color="auto" w:fill="auto"/>
            <w:vAlign w:val="center"/>
          </w:tcPr>
          <w:p w14:paraId="5D3E4DC8" w14:textId="1A805DB2" w:rsidR="0080018D" w:rsidRPr="005A0981" w:rsidRDefault="0080018D" w:rsidP="0080018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r w:rsidR="00712993">
              <w:rPr>
                <w:rFonts w:ascii="Arial" w:hAnsi="Arial" w:cs="Arial"/>
                <w:sz w:val="20"/>
                <w:szCs w:val="20"/>
              </w:rPr>
              <w:t>59</w:t>
            </w:r>
            <w:r w:rsidRPr="005A0981">
              <w:rPr>
                <w:rFonts w:ascii="Arial" w:hAnsi="Arial" w:cs="Arial"/>
                <w:sz w:val="20"/>
                <w:szCs w:val="20"/>
              </w:rPr>
              <w:t>.000.000</w:t>
            </w:r>
          </w:p>
        </w:tc>
        <w:tc>
          <w:tcPr>
            <w:tcW w:w="0" w:type="dxa"/>
            <w:shd w:val="clear" w:color="auto" w:fill="auto"/>
            <w:vAlign w:val="center"/>
          </w:tcPr>
          <w:p w14:paraId="3A3ACA72" w14:textId="47396BB8"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0" w:type="dxa"/>
            <w:shd w:val="clear" w:color="auto" w:fill="auto"/>
            <w:vAlign w:val="center"/>
          </w:tcPr>
          <w:p w14:paraId="7C755A9E" w14:textId="2B1ECB9B"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0" w:type="dxa"/>
            <w:shd w:val="clear" w:color="auto" w:fill="auto"/>
            <w:vAlign w:val="center"/>
          </w:tcPr>
          <w:p w14:paraId="3D224C1F" w14:textId="2351ED09" w:rsidR="0080018D" w:rsidRPr="005A0981" w:rsidRDefault="0080018D" w:rsidP="00B8547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Becsült üvegházhatású gázkibocsátások (CO</w:t>
            </w:r>
            <w:r w:rsidRPr="005A0981">
              <w:rPr>
                <w:rFonts w:ascii="Arial" w:hAnsi="Arial" w:cs="Arial"/>
                <w:sz w:val="20"/>
                <w:szCs w:val="20"/>
                <w:vertAlign w:val="subscript"/>
              </w:rPr>
              <w:t>2</w:t>
            </w:r>
            <w:r w:rsidRPr="005A0981">
              <w:rPr>
                <w:rFonts w:ascii="Arial" w:hAnsi="Arial" w:cs="Arial"/>
                <w:sz w:val="20"/>
                <w:szCs w:val="20"/>
              </w:rPr>
              <w:t>t/év)</w:t>
            </w:r>
          </w:p>
        </w:tc>
        <w:tc>
          <w:tcPr>
            <w:tcW w:w="0" w:type="dxa"/>
            <w:shd w:val="clear" w:color="auto" w:fill="FFFFFF" w:themeFill="background1"/>
            <w:vAlign w:val="center"/>
          </w:tcPr>
          <w:p w14:paraId="67CF0A51" w14:textId="1A12D0D1" w:rsidR="0080018D" w:rsidRPr="005A0981" w:rsidRDefault="007F56E6"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a</w:t>
            </w:r>
          </w:p>
        </w:tc>
      </w:tr>
      <w:tr w:rsidR="0080018D" w:rsidRPr="005A0981" w14:paraId="31D56C1D" w14:textId="77777777" w:rsidTr="005F51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 w:type="dxa"/>
            <w:tcBorders>
              <w:left w:val="single" w:sz="4" w:space="0" w:color="auto"/>
            </w:tcBorders>
            <w:shd w:val="clear" w:color="auto" w:fill="92D050"/>
            <w:vAlign w:val="center"/>
          </w:tcPr>
          <w:p w14:paraId="502E0E94" w14:textId="697DFFE1" w:rsidR="0080018D" w:rsidRPr="005A0981" w:rsidRDefault="0080018D" w:rsidP="0080018D">
            <w:pPr>
              <w:jc w:val="both"/>
              <w:rPr>
                <w:rFonts w:ascii="Arial" w:hAnsi="Arial" w:cs="Arial"/>
                <w:color w:val="auto"/>
                <w:sz w:val="20"/>
                <w:szCs w:val="20"/>
              </w:rPr>
            </w:pPr>
            <w:r w:rsidRPr="005A0981">
              <w:rPr>
                <w:rFonts w:ascii="Arial" w:hAnsi="Arial" w:cs="Arial"/>
                <w:b w:val="0"/>
                <w:color w:val="auto"/>
                <w:sz w:val="20"/>
                <w:szCs w:val="20"/>
              </w:rPr>
              <w:t>kereten túli, tartalék projektek</w:t>
            </w:r>
          </w:p>
        </w:tc>
        <w:tc>
          <w:tcPr>
            <w:tcW w:w="2885" w:type="dxa"/>
            <w:shd w:val="clear" w:color="auto" w:fill="E2EFD9" w:themeFill="accent6" w:themeFillTint="33"/>
            <w:vAlign w:val="center"/>
          </w:tcPr>
          <w:p w14:paraId="11F212BE" w14:textId="28B5B933" w:rsidR="0080018D" w:rsidRPr="00D15592" w:rsidRDefault="004028F8"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 xml:space="preserve">P2.V3 projekt: </w:t>
            </w:r>
            <w:r>
              <w:rPr>
                <w:rFonts w:ascii="Arial" w:hAnsi="Arial" w:cs="Arial"/>
                <w:sz w:val="20"/>
                <w:szCs w:val="20"/>
              </w:rPr>
              <w:t xml:space="preserve">A Csongrádi Fürdő energetikai fejlesztése 2. </w:t>
            </w:r>
          </w:p>
        </w:tc>
        <w:tc>
          <w:tcPr>
            <w:tcW w:w="1623" w:type="dxa"/>
            <w:shd w:val="clear" w:color="auto" w:fill="E2EFD9" w:themeFill="accent6" w:themeFillTint="33"/>
            <w:vAlign w:val="center"/>
          </w:tcPr>
          <w:p w14:paraId="0EC5C7BC" w14:textId="276FFC81" w:rsidR="0080018D" w:rsidRPr="005A0981" w:rsidRDefault="004028F8"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S.3. Fenntartható város: Kedvező mikroklímájú, vonzó kisvárosi miliő</w:t>
            </w:r>
          </w:p>
        </w:tc>
        <w:tc>
          <w:tcPr>
            <w:tcW w:w="1199" w:type="dxa"/>
            <w:shd w:val="clear" w:color="auto" w:fill="E2EFD9" w:themeFill="accent6" w:themeFillTint="33"/>
            <w:vAlign w:val="center"/>
          </w:tcPr>
          <w:p w14:paraId="548C406D" w14:textId="7D30860E" w:rsidR="0080018D" w:rsidRPr="005A0981" w:rsidRDefault="004028F8"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856" w:type="dxa"/>
            <w:shd w:val="clear" w:color="auto" w:fill="E2EFD9" w:themeFill="accent6" w:themeFillTint="33"/>
            <w:vAlign w:val="center"/>
          </w:tcPr>
          <w:p w14:paraId="23907A3A" w14:textId="1BF8B7D1" w:rsidR="0080018D" w:rsidRPr="005A0981" w:rsidRDefault="004028F8" w:rsidP="0080018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45</w:t>
            </w:r>
            <w:r w:rsidRPr="005A0981">
              <w:rPr>
                <w:rFonts w:ascii="Arial" w:hAnsi="Arial" w:cs="Arial"/>
                <w:sz w:val="20"/>
                <w:szCs w:val="20"/>
              </w:rPr>
              <w:t>0.000.000</w:t>
            </w:r>
          </w:p>
        </w:tc>
        <w:tc>
          <w:tcPr>
            <w:tcW w:w="1381" w:type="dxa"/>
            <w:shd w:val="clear" w:color="auto" w:fill="E2EFD9" w:themeFill="accent6" w:themeFillTint="33"/>
            <w:vAlign w:val="center"/>
          </w:tcPr>
          <w:p w14:paraId="78ADDABC" w14:textId="5FFE555E" w:rsidR="0080018D" w:rsidRPr="005A0981" w:rsidRDefault="004028F8"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981" w:type="dxa"/>
            <w:shd w:val="clear" w:color="auto" w:fill="E2EFD9" w:themeFill="accent6" w:themeFillTint="33"/>
            <w:vAlign w:val="center"/>
          </w:tcPr>
          <w:p w14:paraId="40AD4C11" w14:textId="599E6100" w:rsidR="0080018D" w:rsidRPr="005A0981" w:rsidRDefault="004028F8"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474" w:type="dxa"/>
            <w:shd w:val="clear" w:color="auto" w:fill="E2EFD9" w:themeFill="accent6" w:themeFillTint="33"/>
            <w:vAlign w:val="center"/>
          </w:tcPr>
          <w:p w14:paraId="534C060F" w14:textId="6E924068" w:rsidR="0080018D" w:rsidRPr="005A0981" w:rsidRDefault="004028F8"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Becsült üvegházhatású gázkibocsátások (CO</w:t>
            </w:r>
            <w:r w:rsidRPr="005A0981">
              <w:rPr>
                <w:rFonts w:ascii="Arial" w:hAnsi="Arial" w:cs="Arial"/>
                <w:sz w:val="20"/>
                <w:szCs w:val="20"/>
                <w:vertAlign w:val="subscript"/>
              </w:rPr>
              <w:t>2</w:t>
            </w:r>
            <w:r w:rsidRPr="005A0981">
              <w:rPr>
                <w:rFonts w:ascii="Arial" w:hAnsi="Arial" w:cs="Arial"/>
                <w:sz w:val="20"/>
                <w:szCs w:val="20"/>
              </w:rPr>
              <w:t>t/év)</w:t>
            </w:r>
          </w:p>
        </w:tc>
        <w:tc>
          <w:tcPr>
            <w:tcW w:w="1234" w:type="dxa"/>
            <w:shd w:val="clear" w:color="auto" w:fill="E2EFD9" w:themeFill="accent6" w:themeFillTint="33"/>
            <w:vAlign w:val="center"/>
          </w:tcPr>
          <w:p w14:paraId="26915E25" w14:textId="4222B9F8" w:rsidR="0080018D" w:rsidRPr="005A0981" w:rsidRDefault="007F56E6"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 a</w:t>
            </w:r>
          </w:p>
        </w:tc>
      </w:tr>
      <w:tr w:rsidR="0080018D" w:rsidRPr="005A0981" w14:paraId="42C5B3FC" w14:textId="77777777" w:rsidTr="005F5155">
        <w:tc>
          <w:tcPr>
            <w:cnfStyle w:val="001000000000" w:firstRow="0" w:lastRow="0" w:firstColumn="1" w:lastColumn="0" w:oddVBand="0" w:evenVBand="0" w:oddHBand="0" w:evenHBand="0" w:firstRowFirstColumn="0" w:firstRowLastColumn="0" w:lastRowFirstColumn="0" w:lastRowLastColumn="0"/>
            <w:tcW w:w="963" w:type="dxa"/>
            <w:tcBorders>
              <w:left w:val="single" w:sz="4" w:space="0" w:color="auto"/>
            </w:tcBorders>
            <w:shd w:val="clear" w:color="auto" w:fill="92D050"/>
            <w:vAlign w:val="center"/>
          </w:tcPr>
          <w:p w14:paraId="5368B84D" w14:textId="77777777" w:rsidR="0080018D" w:rsidRPr="005A0981" w:rsidRDefault="0080018D" w:rsidP="0080018D">
            <w:pPr>
              <w:jc w:val="both"/>
              <w:rPr>
                <w:rFonts w:ascii="Arial" w:hAnsi="Arial" w:cs="Arial"/>
                <w:b w:val="0"/>
                <w:color w:val="auto"/>
                <w:sz w:val="20"/>
                <w:szCs w:val="20"/>
              </w:rPr>
            </w:pPr>
          </w:p>
        </w:tc>
        <w:tc>
          <w:tcPr>
            <w:tcW w:w="5707" w:type="dxa"/>
            <w:gridSpan w:val="3"/>
            <w:vAlign w:val="center"/>
          </w:tcPr>
          <w:p w14:paraId="73734E17" w14:textId="18DF1EE8"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Prioritás forráskerete (</w:t>
            </w:r>
            <w:r w:rsidRPr="005A0981">
              <w:rPr>
                <w:rFonts w:ascii="Arial" w:hAnsi="Arial" w:cs="Arial"/>
                <w:i/>
                <w:iCs/>
                <w:sz w:val="20"/>
                <w:szCs w:val="20"/>
              </w:rPr>
              <w:t>nem módosítható)</w:t>
            </w:r>
          </w:p>
        </w:tc>
        <w:tc>
          <w:tcPr>
            <w:tcW w:w="1856" w:type="dxa"/>
            <w:vAlign w:val="center"/>
          </w:tcPr>
          <w:p w14:paraId="2987CCAE" w14:textId="1B9ADE1D" w:rsidR="0080018D" w:rsidRPr="005A0981" w:rsidRDefault="0080018D" w:rsidP="0080018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449.000.000</w:t>
            </w:r>
          </w:p>
        </w:tc>
        <w:tc>
          <w:tcPr>
            <w:tcW w:w="1381" w:type="dxa"/>
            <w:shd w:val="clear" w:color="auto" w:fill="A6A6A6" w:themeFill="background1" w:themeFillShade="A6"/>
            <w:vAlign w:val="center"/>
          </w:tcPr>
          <w:p w14:paraId="59C400A8"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81" w:type="dxa"/>
            <w:shd w:val="clear" w:color="auto" w:fill="A6A6A6" w:themeFill="background1" w:themeFillShade="A6"/>
            <w:vAlign w:val="center"/>
          </w:tcPr>
          <w:p w14:paraId="4F5A17E1"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74" w:type="dxa"/>
            <w:shd w:val="clear" w:color="auto" w:fill="A6A6A6" w:themeFill="background1" w:themeFillShade="A6"/>
            <w:vAlign w:val="center"/>
          </w:tcPr>
          <w:p w14:paraId="4E52ED53"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4" w:type="dxa"/>
            <w:shd w:val="clear" w:color="auto" w:fill="A6A6A6" w:themeFill="background1" w:themeFillShade="A6"/>
            <w:vAlign w:val="center"/>
          </w:tcPr>
          <w:p w14:paraId="5E677A25"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0018D" w:rsidRPr="005A0981" w14:paraId="026499CF" w14:textId="77777777" w:rsidTr="00D32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 w:type="dxa"/>
            <w:tcBorders>
              <w:left w:val="none" w:sz="0" w:space="0" w:color="auto"/>
            </w:tcBorders>
            <w:shd w:val="clear" w:color="auto" w:fill="92D050"/>
            <w:vAlign w:val="center"/>
          </w:tcPr>
          <w:p w14:paraId="35969C85" w14:textId="77777777" w:rsidR="0080018D" w:rsidRPr="005A0981" w:rsidRDefault="0080018D" w:rsidP="0080018D">
            <w:pPr>
              <w:jc w:val="both"/>
              <w:rPr>
                <w:rFonts w:ascii="Arial" w:hAnsi="Arial" w:cs="Arial"/>
                <w:b w:val="0"/>
                <w:color w:val="auto"/>
                <w:sz w:val="20"/>
                <w:szCs w:val="20"/>
              </w:rPr>
            </w:pPr>
          </w:p>
        </w:tc>
        <w:tc>
          <w:tcPr>
            <w:tcW w:w="5707" w:type="dxa"/>
            <w:gridSpan w:val="3"/>
            <w:shd w:val="clear" w:color="auto" w:fill="auto"/>
            <w:vAlign w:val="center"/>
          </w:tcPr>
          <w:p w14:paraId="6DFF6937" w14:textId="2ABC813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Elsődleges projektek teljes forrásigénye</w:t>
            </w:r>
          </w:p>
        </w:tc>
        <w:tc>
          <w:tcPr>
            <w:tcW w:w="1856" w:type="dxa"/>
            <w:shd w:val="clear" w:color="auto" w:fill="auto"/>
            <w:vAlign w:val="center"/>
          </w:tcPr>
          <w:p w14:paraId="7A744715" w14:textId="1C76D7CF" w:rsidR="0080018D" w:rsidRPr="005A0981" w:rsidRDefault="00BD33CA" w:rsidP="0080018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w:t>
            </w:r>
            <w:r w:rsidR="00712993">
              <w:rPr>
                <w:rFonts w:ascii="Arial" w:hAnsi="Arial" w:cs="Arial"/>
                <w:sz w:val="20"/>
                <w:szCs w:val="20"/>
              </w:rPr>
              <w:t>49</w:t>
            </w:r>
            <w:r w:rsidR="0080018D" w:rsidRPr="005A0981">
              <w:rPr>
                <w:rFonts w:ascii="Arial" w:hAnsi="Arial" w:cs="Arial"/>
                <w:sz w:val="20"/>
                <w:szCs w:val="20"/>
              </w:rPr>
              <w:t>.000.000</w:t>
            </w:r>
          </w:p>
        </w:tc>
        <w:tc>
          <w:tcPr>
            <w:tcW w:w="1381" w:type="dxa"/>
            <w:shd w:val="clear" w:color="auto" w:fill="A6A6A6" w:themeFill="background1" w:themeFillShade="A6"/>
            <w:vAlign w:val="center"/>
          </w:tcPr>
          <w:p w14:paraId="59D7E43E"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81" w:type="dxa"/>
            <w:shd w:val="clear" w:color="auto" w:fill="A6A6A6" w:themeFill="background1" w:themeFillShade="A6"/>
            <w:vAlign w:val="center"/>
          </w:tcPr>
          <w:p w14:paraId="4A5C02DA"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74" w:type="dxa"/>
            <w:shd w:val="clear" w:color="auto" w:fill="A6A6A6" w:themeFill="background1" w:themeFillShade="A6"/>
            <w:vAlign w:val="center"/>
          </w:tcPr>
          <w:p w14:paraId="46E6475A"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34" w:type="dxa"/>
            <w:shd w:val="clear" w:color="auto" w:fill="A6A6A6" w:themeFill="background1" w:themeFillShade="A6"/>
            <w:vAlign w:val="center"/>
          </w:tcPr>
          <w:p w14:paraId="0B4C1F97"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0018D" w:rsidRPr="005A0981" w14:paraId="5E9F1A4A" w14:textId="77777777" w:rsidTr="005F5155">
        <w:tc>
          <w:tcPr>
            <w:cnfStyle w:val="001000000000" w:firstRow="0" w:lastRow="0" w:firstColumn="1" w:lastColumn="0" w:oddVBand="0" w:evenVBand="0" w:oddHBand="0" w:evenHBand="0" w:firstRowFirstColumn="0" w:firstRowLastColumn="0" w:lastRowFirstColumn="0" w:lastRowLastColumn="0"/>
            <w:tcW w:w="963" w:type="dxa"/>
            <w:tcBorders>
              <w:left w:val="single" w:sz="4" w:space="0" w:color="auto"/>
              <w:bottom w:val="single" w:sz="4" w:space="0" w:color="auto"/>
            </w:tcBorders>
            <w:shd w:val="clear" w:color="auto" w:fill="92D050"/>
            <w:vAlign w:val="center"/>
          </w:tcPr>
          <w:p w14:paraId="7E981591" w14:textId="77777777" w:rsidR="0080018D" w:rsidRPr="005A0981" w:rsidRDefault="0080018D" w:rsidP="0080018D">
            <w:pPr>
              <w:jc w:val="both"/>
              <w:rPr>
                <w:rFonts w:ascii="Arial" w:hAnsi="Arial" w:cs="Arial"/>
                <w:b w:val="0"/>
                <w:color w:val="auto"/>
                <w:sz w:val="20"/>
                <w:szCs w:val="20"/>
              </w:rPr>
            </w:pPr>
          </w:p>
        </w:tc>
        <w:tc>
          <w:tcPr>
            <w:tcW w:w="5707" w:type="dxa"/>
            <w:gridSpan w:val="3"/>
            <w:tcBorders>
              <w:bottom w:val="single" w:sz="4" w:space="0" w:color="auto"/>
            </w:tcBorders>
            <w:shd w:val="clear" w:color="auto" w:fill="E2EFD9" w:themeFill="accent6" w:themeFillTint="33"/>
            <w:vAlign w:val="center"/>
          </w:tcPr>
          <w:p w14:paraId="2B8052E3" w14:textId="0C66F57E"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Tartalék projektek összes forrásigénye</w:t>
            </w:r>
          </w:p>
        </w:tc>
        <w:tc>
          <w:tcPr>
            <w:tcW w:w="1856" w:type="dxa"/>
            <w:tcBorders>
              <w:bottom w:val="single" w:sz="4" w:space="0" w:color="auto"/>
            </w:tcBorders>
            <w:shd w:val="clear" w:color="auto" w:fill="E2EFD9" w:themeFill="accent6" w:themeFillTint="33"/>
            <w:vAlign w:val="center"/>
          </w:tcPr>
          <w:p w14:paraId="74F8A800" w14:textId="7DB00E0D" w:rsidR="0080018D" w:rsidRPr="005A0981" w:rsidRDefault="00BD33CA" w:rsidP="0080018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450 000 000</w:t>
            </w:r>
          </w:p>
        </w:tc>
        <w:tc>
          <w:tcPr>
            <w:tcW w:w="1381" w:type="dxa"/>
            <w:tcBorders>
              <w:bottom w:val="single" w:sz="4" w:space="0" w:color="auto"/>
            </w:tcBorders>
            <w:shd w:val="clear" w:color="auto" w:fill="A6A6A6" w:themeFill="background1" w:themeFillShade="A6"/>
            <w:vAlign w:val="center"/>
          </w:tcPr>
          <w:p w14:paraId="02520A87"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81" w:type="dxa"/>
            <w:tcBorders>
              <w:bottom w:val="single" w:sz="4" w:space="0" w:color="auto"/>
            </w:tcBorders>
            <w:shd w:val="clear" w:color="auto" w:fill="A6A6A6" w:themeFill="background1" w:themeFillShade="A6"/>
            <w:vAlign w:val="center"/>
          </w:tcPr>
          <w:p w14:paraId="206AA0B5"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74" w:type="dxa"/>
            <w:tcBorders>
              <w:bottom w:val="single" w:sz="4" w:space="0" w:color="auto"/>
            </w:tcBorders>
            <w:shd w:val="clear" w:color="auto" w:fill="A6A6A6" w:themeFill="background1" w:themeFillShade="A6"/>
            <w:vAlign w:val="center"/>
          </w:tcPr>
          <w:p w14:paraId="35A3F40F"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4" w:type="dxa"/>
            <w:tcBorders>
              <w:bottom w:val="single" w:sz="4" w:space="0" w:color="auto"/>
            </w:tcBorders>
            <w:shd w:val="clear" w:color="auto" w:fill="A6A6A6" w:themeFill="background1" w:themeFillShade="A6"/>
            <w:vAlign w:val="center"/>
          </w:tcPr>
          <w:p w14:paraId="6DD6A5AF"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0DC5B34C" w14:textId="77777777" w:rsidR="00595B4E" w:rsidRDefault="00595B4E" w:rsidP="001A7A79">
      <w:pPr>
        <w:spacing w:before="240" w:after="120"/>
        <w:rPr>
          <w:rStyle w:val="Kiemels"/>
          <w:rFonts w:ascii="Arial" w:hAnsi="Arial" w:cs="Arial"/>
          <w:i w:val="0"/>
          <w:iCs w:val="0"/>
          <w:sz w:val="20"/>
          <w:szCs w:val="20"/>
        </w:rPr>
      </w:pPr>
    </w:p>
    <w:p w14:paraId="5012A1A0" w14:textId="78FDB49F" w:rsidR="00595B4E" w:rsidRDefault="00595B4E" w:rsidP="001A7A79">
      <w:pPr>
        <w:spacing w:before="240" w:after="120"/>
        <w:rPr>
          <w:rStyle w:val="Kiemels"/>
          <w:rFonts w:ascii="Arial" w:hAnsi="Arial" w:cs="Arial"/>
          <w:i w:val="0"/>
          <w:iCs w:val="0"/>
          <w:sz w:val="20"/>
          <w:szCs w:val="20"/>
        </w:rPr>
      </w:pPr>
    </w:p>
    <w:p w14:paraId="380727A1" w14:textId="05882CAD" w:rsidR="00547B0C" w:rsidRDefault="00547B0C" w:rsidP="001A7A79">
      <w:pPr>
        <w:spacing w:before="240" w:after="120"/>
        <w:rPr>
          <w:rStyle w:val="Kiemels"/>
          <w:rFonts w:ascii="Arial" w:hAnsi="Arial" w:cs="Arial"/>
          <w:i w:val="0"/>
          <w:iCs w:val="0"/>
          <w:sz w:val="20"/>
          <w:szCs w:val="20"/>
        </w:rPr>
      </w:pPr>
    </w:p>
    <w:p w14:paraId="54268C83" w14:textId="65E9691C" w:rsidR="00547B0C" w:rsidRDefault="00547B0C" w:rsidP="001A7A79">
      <w:pPr>
        <w:spacing w:before="240" w:after="120"/>
        <w:rPr>
          <w:rStyle w:val="Kiemels"/>
          <w:rFonts w:ascii="Arial" w:hAnsi="Arial" w:cs="Arial"/>
          <w:i w:val="0"/>
          <w:iCs w:val="0"/>
          <w:sz w:val="20"/>
          <w:szCs w:val="20"/>
        </w:rPr>
      </w:pPr>
    </w:p>
    <w:p w14:paraId="46724A1D" w14:textId="29920670" w:rsidR="00547B0C" w:rsidRDefault="00547B0C" w:rsidP="001A7A79">
      <w:pPr>
        <w:spacing w:before="240" w:after="120"/>
        <w:rPr>
          <w:rStyle w:val="Kiemels"/>
          <w:rFonts w:ascii="Arial" w:hAnsi="Arial" w:cs="Arial"/>
          <w:i w:val="0"/>
          <w:iCs w:val="0"/>
          <w:sz w:val="20"/>
          <w:szCs w:val="20"/>
        </w:rPr>
      </w:pPr>
    </w:p>
    <w:p w14:paraId="620DD09A" w14:textId="77777777" w:rsidR="00547B0C" w:rsidRPr="005A0981" w:rsidRDefault="00547B0C" w:rsidP="001A7A79">
      <w:pPr>
        <w:spacing w:before="240" w:after="120"/>
        <w:rPr>
          <w:rStyle w:val="Kiemels"/>
          <w:rFonts w:ascii="Arial" w:hAnsi="Arial" w:cs="Arial"/>
          <w:i w:val="0"/>
          <w:iCs w:val="0"/>
          <w:sz w:val="20"/>
          <w:szCs w:val="20"/>
        </w:rPr>
      </w:pPr>
    </w:p>
    <w:p w14:paraId="3669CCF6" w14:textId="0F833A0B" w:rsidR="00BF43BB" w:rsidRPr="00161A6F" w:rsidRDefault="00877D3A" w:rsidP="003678A7">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36" w:name="_Toc99372885"/>
      <w:r w:rsidR="00C20223">
        <w:rPr>
          <w:rFonts w:ascii="Arial Narrow" w:hAnsi="Arial Narrow" w:cs="Arial"/>
          <w:i w:val="0"/>
          <w:iCs w:val="0"/>
          <w:noProof/>
          <w:sz w:val="22"/>
          <w:szCs w:val="22"/>
        </w:rPr>
        <w:t>6</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sidR="00BF43BB" w:rsidRPr="00161A6F">
        <w:rPr>
          <w:rFonts w:ascii="Arial Narrow" w:hAnsi="Arial Narrow" w:cs="Arial"/>
          <w:i w:val="0"/>
          <w:iCs w:val="0"/>
          <w:noProof/>
          <w:sz w:val="22"/>
          <w:szCs w:val="22"/>
        </w:rPr>
        <w:t>: Projekttábla - 3. prioritási tengely, E</w:t>
      </w:r>
      <w:r w:rsidR="004D3BB8" w:rsidRPr="00161A6F">
        <w:rPr>
          <w:rFonts w:ascii="Arial Narrow" w:hAnsi="Arial Narrow" w:cs="Arial"/>
          <w:i w:val="0"/>
          <w:iCs w:val="0"/>
          <w:noProof/>
          <w:sz w:val="22"/>
          <w:szCs w:val="22"/>
        </w:rPr>
        <w:t>SZ</w:t>
      </w:r>
      <w:r w:rsidR="00BF43BB" w:rsidRPr="00161A6F">
        <w:rPr>
          <w:rFonts w:ascii="Arial Narrow" w:hAnsi="Arial Narrow" w:cs="Arial"/>
          <w:i w:val="0"/>
          <w:iCs w:val="0"/>
          <w:noProof/>
          <w:sz w:val="22"/>
          <w:szCs w:val="22"/>
        </w:rPr>
        <w:t>A</w:t>
      </w:r>
      <w:r w:rsidR="001A7A79" w:rsidRPr="00161A6F">
        <w:rPr>
          <w:rFonts w:ascii="Arial Narrow" w:hAnsi="Arial Narrow" w:cs="Arial"/>
          <w:i w:val="0"/>
          <w:iCs w:val="0"/>
          <w:noProof/>
          <w:sz w:val="22"/>
          <w:szCs w:val="22"/>
        </w:rPr>
        <w:t>+</w:t>
      </w:r>
      <w:bookmarkEnd w:id="36"/>
    </w:p>
    <w:tbl>
      <w:tblPr>
        <w:tblStyle w:val="Tblzatrcsos5stt1jellszn1"/>
        <w:tblpPr w:leftFromText="141" w:rightFromText="141" w:vertAnchor="text" w:horzAnchor="margin" w:tblpY="24"/>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031"/>
        <w:gridCol w:w="1692"/>
        <w:gridCol w:w="1226"/>
        <w:gridCol w:w="1413"/>
        <w:gridCol w:w="1422"/>
        <w:gridCol w:w="992"/>
        <w:gridCol w:w="2552"/>
        <w:gridCol w:w="1134"/>
      </w:tblGrid>
      <w:tr w:rsidR="001D4280" w:rsidRPr="005A0981" w14:paraId="3037F731" w14:textId="77777777" w:rsidTr="00AF1C92">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92" w:type="dxa"/>
            <w:tcBorders>
              <w:top w:val="none" w:sz="0" w:space="0" w:color="auto"/>
              <w:left w:val="none" w:sz="0" w:space="0" w:color="auto"/>
              <w:right w:val="none" w:sz="0" w:space="0" w:color="auto"/>
            </w:tcBorders>
            <w:shd w:val="clear" w:color="auto" w:fill="92D050"/>
            <w:vAlign w:val="center"/>
          </w:tcPr>
          <w:p w14:paraId="221E9AAB" w14:textId="77777777" w:rsidR="00FF778E" w:rsidRPr="005A0981" w:rsidRDefault="00FF778E" w:rsidP="00FF778E">
            <w:pPr>
              <w:jc w:val="center"/>
              <w:rPr>
                <w:rFonts w:ascii="Arial" w:hAnsi="Arial" w:cs="Arial"/>
                <w:b w:val="0"/>
                <w:bCs w:val="0"/>
                <w:color w:val="auto"/>
                <w:sz w:val="20"/>
                <w:szCs w:val="20"/>
              </w:rPr>
            </w:pPr>
          </w:p>
        </w:tc>
        <w:tc>
          <w:tcPr>
            <w:tcW w:w="3031" w:type="dxa"/>
            <w:tcBorders>
              <w:top w:val="none" w:sz="0" w:space="0" w:color="auto"/>
              <w:left w:val="none" w:sz="0" w:space="0" w:color="auto"/>
              <w:right w:val="none" w:sz="0" w:space="0" w:color="auto"/>
            </w:tcBorders>
            <w:shd w:val="clear" w:color="auto" w:fill="92D050"/>
            <w:vAlign w:val="center"/>
          </w:tcPr>
          <w:p w14:paraId="74B83B19" w14:textId="4583D439"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Projekt címe</w:t>
            </w:r>
          </w:p>
        </w:tc>
        <w:tc>
          <w:tcPr>
            <w:tcW w:w="1692" w:type="dxa"/>
            <w:tcBorders>
              <w:top w:val="none" w:sz="0" w:space="0" w:color="auto"/>
              <w:left w:val="none" w:sz="0" w:space="0" w:color="auto"/>
              <w:right w:val="none" w:sz="0" w:space="0" w:color="auto"/>
            </w:tcBorders>
            <w:shd w:val="clear" w:color="auto" w:fill="92D050"/>
            <w:vAlign w:val="center"/>
          </w:tcPr>
          <w:p w14:paraId="5AC02810" w14:textId="61874F52"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5A0981">
              <w:rPr>
                <w:rFonts w:ascii="Arial" w:hAnsi="Arial" w:cs="Arial"/>
                <w:b w:val="0"/>
                <w:color w:val="auto"/>
                <w:sz w:val="20"/>
                <w:szCs w:val="20"/>
              </w:rPr>
              <w:t>Stratégiai célhoz való illeszkedés (melyik városi stratégiai célhoz illeszkedik)</w:t>
            </w:r>
          </w:p>
        </w:tc>
        <w:tc>
          <w:tcPr>
            <w:tcW w:w="1226" w:type="dxa"/>
            <w:tcBorders>
              <w:top w:val="none" w:sz="0" w:space="0" w:color="auto"/>
              <w:left w:val="none" w:sz="0" w:space="0" w:color="auto"/>
              <w:right w:val="none" w:sz="0" w:space="0" w:color="auto"/>
            </w:tcBorders>
            <w:shd w:val="clear" w:color="auto" w:fill="92D050"/>
            <w:vAlign w:val="center"/>
          </w:tcPr>
          <w:p w14:paraId="18CDE2EE" w14:textId="180B9009"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Helyszín</w:t>
            </w:r>
            <w:r w:rsidRPr="005A0981">
              <w:rPr>
                <w:rFonts w:ascii="Arial" w:hAnsi="Arial" w:cs="Arial"/>
                <w:color w:val="auto"/>
                <w:sz w:val="20"/>
                <w:szCs w:val="20"/>
              </w:rPr>
              <w:t xml:space="preserve"> </w:t>
            </w:r>
            <w:r w:rsidRPr="005A0981">
              <w:rPr>
                <w:rFonts w:ascii="Arial" w:hAnsi="Arial" w:cs="Arial"/>
                <w:b w:val="0"/>
                <w:color w:val="auto"/>
                <w:sz w:val="20"/>
                <w:szCs w:val="20"/>
              </w:rPr>
              <w:t>(</w:t>
            </w:r>
            <w:r w:rsidRPr="005A0981">
              <w:rPr>
                <w:rFonts w:ascii="Arial" w:hAnsi="Arial" w:cs="Arial"/>
                <w:b w:val="0"/>
                <w:bCs w:val="0"/>
                <w:color w:val="auto"/>
                <w:sz w:val="20"/>
                <w:szCs w:val="20"/>
              </w:rPr>
              <w:t>város /térségi település)</w:t>
            </w:r>
          </w:p>
        </w:tc>
        <w:tc>
          <w:tcPr>
            <w:tcW w:w="1413" w:type="dxa"/>
            <w:tcBorders>
              <w:top w:val="none" w:sz="0" w:space="0" w:color="auto"/>
              <w:left w:val="none" w:sz="0" w:space="0" w:color="auto"/>
              <w:right w:val="none" w:sz="0" w:space="0" w:color="auto"/>
            </w:tcBorders>
            <w:shd w:val="clear" w:color="auto" w:fill="92D050"/>
            <w:vAlign w:val="center"/>
          </w:tcPr>
          <w:p w14:paraId="40842A32" w14:textId="6D8AA2EB"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Forrásigény</w:t>
            </w:r>
            <w:r w:rsidR="00037138" w:rsidRPr="005A0981">
              <w:rPr>
                <w:rFonts w:ascii="Arial" w:hAnsi="Arial" w:cs="Arial"/>
                <w:b w:val="0"/>
                <w:bCs w:val="0"/>
                <w:color w:val="auto"/>
                <w:sz w:val="20"/>
                <w:szCs w:val="20"/>
              </w:rPr>
              <w:t xml:space="preserve"> </w:t>
            </w:r>
            <w:r w:rsidRPr="005A0981">
              <w:rPr>
                <w:rFonts w:ascii="Arial" w:hAnsi="Arial" w:cs="Arial"/>
                <w:b w:val="0"/>
                <w:bCs w:val="0"/>
                <w:color w:val="auto"/>
                <w:sz w:val="20"/>
                <w:szCs w:val="20"/>
              </w:rPr>
              <w:t>(Ft)</w:t>
            </w:r>
          </w:p>
        </w:tc>
        <w:tc>
          <w:tcPr>
            <w:tcW w:w="1422" w:type="dxa"/>
            <w:tcBorders>
              <w:top w:val="none" w:sz="0" w:space="0" w:color="auto"/>
              <w:left w:val="none" w:sz="0" w:space="0" w:color="auto"/>
              <w:right w:val="none" w:sz="0" w:space="0" w:color="auto"/>
            </w:tcBorders>
            <w:shd w:val="clear" w:color="auto" w:fill="92D050"/>
            <w:vAlign w:val="center"/>
          </w:tcPr>
          <w:p w14:paraId="2953A3AC" w14:textId="22EB6243"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Megvalósító</w:t>
            </w:r>
          </w:p>
        </w:tc>
        <w:tc>
          <w:tcPr>
            <w:tcW w:w="992" w:type="dxa"/>
            <w:tcBorders>
              <w:top w:val="none" w:sz="0" w:space="0" w:color="auto"/>
              <w:left w:val="none" w:sz="0" w:space="0" w:color="auto"/>
              <w:right w:val="none" w:sz="0" w:space="0" w:color="auto"/>
            </w:tcBorders>
            <w:shd w:val="clear" w:color="auto" w:fill="92D050"/>
            <w:vAlign w:val="center"/>
          </w:tcPr>
          <w:p w14:paraId="08BAB95B" w14:textId="3B256EBF"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Együttműködés</w:t>
            </w:r>
          </w:p>
        </w:tc>
        <w:tc>
          <w:tcPr>
            <w:tcW w:w="2552" w:type="dxa"/>
            <w:tcBorders>
              <w:top w:val="none" w:sz="0" w:space="0" w:color="auto"/>
              <w:left w:val="none" w:sz="0" w:space="0" w:color="auto"/>
              <w:right w:val="none" w:sz="0" w:space="0" w:color="auto"/>
            </w:tcBorders>
            <w:shd w:val="clear" w:color="auto" w:fill="92D050"/>
            <w:vAlign w:val="center"/>
          </w:tcPr>
          <w:p w14:paraId="7E65908D" w14:textId="26165707"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Indikátor</w:t>
            </w:r>
          </w:p>
        </w:tc>
        <w:tc>
          <w:tcPr>
            <w:tcW w:w="1134" w:type="dxa"/>
            <w:tcBorders>
              <w:top w:val="none" w:sz="0" w:space="0" w:color="auto"/>
              <w:left w:val="none" w:sz="0" w:space="0" w:color="auto"/>
              <w:right w:val="none" w:sz="0" w:space="0" w:color="auto"/>
            </w:tcBorders>
            <w:shd w:val="clear" w:color="auto" w:fill="92D050"/>
            <w:vAlign w:val="center"/>
          </w:tcPr>
          <w:p w14:paraId="19676FC7" w14:textId="7A9908A7"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Célérték (becsült)</w:t>
            </w:r>
          </w:p>
        </w:tc>
      </w:tr>
      <w:tr w:rsidR="001D4280" w:rsidRPr="005A0981" w14:paraId="2B65DF93"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val="restart"/>
            <w:tcBorders>
              <w:left w:val="none" w:sz="0" w:space="0" w:color="auto"/>
            </w:tcBorders>
            <w:shd w:val="clear" w:color="auto" w:fill="92D050"/>
            <w:vAlign w:val="center"/>
          </w:tcPr>
          <w:p w14:paraId="6E12DABB" w14:textId="77777777" w:rsidR="00DA0D76" w:rsidRPr="005A0981" w:rsidRDefault="00DA0D76" w:rsidP="00DA0D76">
            <w:pPr>
              <w:jc w:val="center"/>
              <w:rPr>
                <w:rFonts w:ascii="Arial" w:hAnsi="Arial" w:cs="Arial"/>
                <w:b w:val="0"/>
                <w:bCs w:val="0"/>
                <w:color w:val="auto"/>
                <w:sz w:val="20"/>
                <w:szCs w:val="20"/>
              </w:rPr>
            </w:pPr>
            <w:r w:rsidRPr="005A0981">
              <w:rPr>
                <w:rFonts w:ascii="Arial" w:hAnsi="Arial" w:cs="Arial"/>
                <w:b w:val="0"/>
                <w:bCs w:val="0"/>
                <w:color w:val="auto"/>
                <w:sz w:val="20"/>
                <w:szCs w:val="20"/>
              </w:rPr>
              <w:t>Prioritás 3. ESZA+</w:t>
            </w:r>
          </w:p>
        </w:tc>
        <w:tc>
          <w:tcPr>
            <w:tcW w:w="3031" w:type="dxa"/>
            <w:shd w:val="clear" w:color="auto" w:fill="auto"/>
            <w:vAlign w:val="center"/>
          </w:tcPr>
          <w:p w14:paraId="645E2028" w14:textId="48253506"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 xml:space="preserve">P3.ESZA+V1 </w:t>
            </w:r>
            <w:r w:rsidR="00054D99" w:rsidRPr="005A0981">
              <w:rPr>
                <w:rFonts w:ascii="Arial" w:hAnsi="Arial" w:cs="Arial"/>
                <w:sz w:val="20"/>
                <w:szCs w:val="20"/>
              </w:rPr>
              <w:t xml:space="preserve">projekt: </w:t>
            </w:r>
          </w:p>
        </w:tc>
        <w:tc>
          <w:tcPr>
            <w:tcW w:w="1692" w:type="dxa"/>
            <w:shd w:val="clear" w:color="auto" w:fill="auto"/>
            <w:vAlign w:val="center"/>
          </w:tcPr>
          <w:p w14:paraId="0A0491D9" w14:textId="74EEEAC8"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6C5BFA36" w14:textId="0A36D751"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1F9AD54B" w14:textId="11A536E0" w:rsidR="00DA0D76" w:rsidRPr="005A0981" w:rsidRDefault="00DA0D76" w:rsidP="00DA0D76">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11F55279" w14:textId="77777777"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0B69B697" w14:textId="77777777"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718E6F08" w14:textId="77777777"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00467E3F" w14:textId="77777777"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1391479D" w14:textId="77777777" w:rsidTr="00AF1C92">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7E3ED614" w14:textId="77777777" w:rsidR="00DA0D76" w:rsidRPr="005A0981" w:rsidRDefault="00DA0D76" w:rsidP="00DA0D76">
            <w:pPr>
              <w:jc w:val="center"/>
              <w:rPr>
                <w:rFonts w:ascii="Arial" w:hAnsi="Arial" w:cs="Arial"/>
                <w:b w:val="0"/>
                <w:bCs w:val="0"/>
                <w:color w:val="auto"/>
                <w:sz w:val="20"/>
                <w:szCs w:val="20"/>
              </w:rPr>
            </w:pPr>
          </w:p>
        </w:tc>
        <w:tc>
          <w:tcPr>
            <w:tcW w:w="3031" w:type="dxa"/>
            <w:shd w:val="clear" w:color="auto" w:fill="auto"/>
            <w:vAlign w:val="center"/>
          </w:tcPr>
          <w:p w14:paraId="4BA7B706" w14:textId="242E541C"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P3.ESZA+V2 projekt</w:t>
            </w:r>
            <w:r w:rsidR="00054D99" w:rsidRPr="005A0981">
              <w:rPr>
                <w:rFonts w:ascii="Arial" w:hAnsi="Arial" w:cs="Arial"/>
                <w:sz w:val="20"/>
                <w:szCs w:val="20"/>
              </w:rPr>
              <w:t xml:space="preserve">: </w:t>
            </w:r>
          </w:p>
        </w:tc>
        <w:tc>
          <w:tcPr>
            <w:tcW w:w="1692" w:type="dxa"/>
            <w:shd w:val="clear" w:color="auto" w:fill="auto"/>
            <w:vAlign w:val="center"/>
          </w:tcPr>
          <w:p w14:paraId="7C254176" w14:textId="47EA89B8"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3C4D355E" w14:textId="203FBAB6"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79052765" w14:textId="0CB1E8E1" w:rsidR="00DA0D76" w:rsidRPr="005A0981" w:rsidRDefault="00DA0D76" w:rsidP="00DA0D7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55C53C22" w14:textId="77777777"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0AA0DAAB" w14:textId="77777777"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57F17E54" w14:textId="77777777"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66883CCC" w14:textId="77777777"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27E960E3"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4774FBEC" w14:textId="77777777" w:rsidR="002637E9" w:rsidRPr="005A0981" w:rsidRDefault="002637E9" w:rsidP="002637E9">
            <w:pPr>
              <w:jc w:val="both"/>
              <w:rPr>
                <w:rFonts w:ascii="Arial" w:hAnsi="Arial" w:cs="Arial"/>
                <w:b w:val="0"/>
                <w:bCs w:val="0"/>
                <w:color w:val="auto"/>
                <w:sz w:val="20"/>
                <w:szCs w:val="20"/>
              </w:rPr>
            </w:pPr>
          </w:p>
        </w:tc>
        <w:tc>
          <w:tcPr>
            <w:tcW w:w="3031" w:type="dxa"/>
            <w:shd w:val="clear" w:color="auto" w:fill="auto"/>
            <w:vAlign w:val="center"/>
          </w:tcPr>
          <w:p w14:paraId="6DF154D0" w14:textId="35C996A6"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 xml:space="preserve">P3.ESZA+V3 projekt: </w:t>
            </w:r>
          </w:p>
        </w:tc>
        <w:tc>
          <w:tcPr>
            <w:tcW w:w="1692" w:type="dxa"/>
            <w:shd w:val="clear" w:color="auto" w:fill="auto"/>
            <w:vAlign w:val="center"/>
          </w:tcPr>
          <w:p w14:paraId="5E4FA5B9" w14:textId="56A4E080"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30959548" w14:textId="4F9307F3"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758CB449" w14:textId="0BB23B21"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31ED3926"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74B63E8B"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0E8A4F3D"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6B0E8AA2"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43425EDC" w14:textId="77777777" w:rsidTr="00AF1C92">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3F36BE01" w14:textId="77777777" w:rsidR="002637E9" w:rsidRPr="005A0981" w:rsidRDefault="002637E9" w:rsidP="002637E9">
            <w:pPr>
              <w:jc w:val="both"/>
              <w:rPr>
                <w:rFonts w:ascii="Arial" w:hAnsi="Arial" w:cs="Arial"/>
                <w:b w:val="0"/>
                <w:bCs w:val="0"/>
                <w:color w:val="auto"/>
                <w:sz w:val="20"/>
                <w:szCs w:val="20"/>
              </w:rPr>
            </w:pPr>
          </w:p>
        </w:tc>
        <w:tc>
          <w:tcPr>
            <w:tcW w:w="3031" w:type="dxa"/>
            <w:shd w:val="clear" w:color="auto" w:fill="auto"/>
            <w:vAlign w:val="center"/>
          </w:tcPr>
          <w:p w14:paraId="32240887" w14:textId="2579C60F"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P3.ESZA+V4 projekt</w:t>
            </w:r>
            <w:r w:rsidR="00054D99" w:rsidRPr="005A0981">
              <w:rPr>
                <w:rFonts w:ascii="Arial" w:hAnsi="Arial" w:cs="Arial"/>
                <w:sz w:val="20"/>
                <w:szCs w:val="20"/>
              </w:rPr>
              <w:t xml:space="preserve">: </w:t>
            </w:r>
          </w:p>
        </w:tc>
        <w:tc>
          <w:tcPr>
            <w:tcW w:w="1692" w:type="dxa"/>
            <w:shd w:val="clear" w:color="auto" w:fill="auto"/>
            <w:vAlign w:val="center"/>
          </w:tcPr>
          <w:p w14:paraId="2B67E68E"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4C04A250"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68D3B0E6"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1C365F9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6CFDFD3E"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66E9281C"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19B4AC4A"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103D118B"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643DFECD" w14:textId="77777777" w:rsidR="002637E9" w:rsidRPr="005A0981" w:rsidRDefault="002637E9" w:rsidP="002637E9">
            <w:pPr>
              <w:jc w:val="both"/>
              <w:rPr>
                <w:rFonts w:ascii="Arial" w:hAnsi="Arial" w:cs="Arial"/>
                <w:b w:val="0"/>
                <w:color w:val="auto"/>
                <w:sz w:val="20"/>
                <w:szCs w:val="20"/>
              </w:rPr>
            </w:pPr>
          </w:p>
        </w:tc>
        <w:tc>
          <w:tcPr>
            <w:tcW w:w="3031" w:type="dxa"/>
            <w:shd w:val="clear" w:color="auto" w:fill="auto"/>
            <w:vAlign w:val="center"/>
          </w:tcPr>
          <w:p w14:paraId="3964F95B" w14:textId="216E9A22"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P3.ESZA+V5 projekt</w:t>
            </w:r>
            <w:r w:rsidR="00054D99" w:rsidRPr="005A0981">
              <w:rPr>
                <w:rFonts w:ascii="Arial" w:hAnsi="Arial" w:cs="Arial"/>
                <w:sz w:val="20"/>
                <w:szCs w:val="20"/>
              </w:rPr>
              <w:t xml:space="preserve">: </w:t>
            </w:r>
          </w:p>
        </w:tc>
        <w:tc>
          <w:tcPr>
            <w:tcW w:w="1692" w:type="dxa"/>
            <w:shd w:val="clear" w:color="auto" w:fill="auto"/>
            <w:vAlign w:val="center"/>
          </w:tcPr>
          <w:p w14:paraId="71BEEDB3"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44B1DD78"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768A1EBB" w14:textId="77777777"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2BC9D97B"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79A90CBC"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655A8C52"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5DC601B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2EC09091" w14:textId="77777777" w:rsidTr="00AF1C92">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11D6B43A" w14:textId="77777777" w:rsidR="002637E9" w:rsidRPr="005A0981" w:rsidRDefault="002637E9" w:rsidP="002637E9">
            <w:pPr>
              <w:jc w:val="both"/>
              <w:rPr>
                <w:rFonts w:ascii="Arial" w:hAnsi="Arial" w:cs="Arial"/>
                <w:b w:val="0"/>
                <w:color w:val="auto"/>
                <w:sz w:val="20"/>
                <w:szCs w:val="20"/>
              </w:rPr>
            </w:pPr>
          </w:p>
        </w:tc>
        <w:tc>
          <w:tcPr>
            <w:tcW w:w="3031" w:type="dxa"/>
            <w:shd w:val="clear" w:color="auto" w:fill="auto"/>
            <w:vAlign w:val="center"/>
          </w:tcPr>
          <w:p w14:paraId="74CCC76B" w14:textId="1A1F3AD1"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92" w:type="dxa"/>
            <w:shd w:val="clear" w:color="auto" w:fill="auto"/>
            <w:vAlign w:val="center"/>
          </w:tcPr>
          <w:p w14:paraId="6F0B567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21012A83"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44C8B33D"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6291083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70F53D1C"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0B36432D"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3BBBCD52"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3BE3CBED"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2C76D2FC" w14:textId="77777777" w:rsidR="002637E9" w:rsidRPr="005A0981" w:rsidRDefault="002637E9" w:rsidP="002637E9">
            <w:pPr>
              <w:jc w:val="both"/>
              <w:rPr>
                <w:rFonts w:ascii="Arial" w:hAnsi="Arial" w:cs="Arial"/>
                <w:b w:val="0"/>
                <w:color w:val="auto"/>
                <w:sz w:val="20"/>
                <w:szCs w:val="20"/>
              </w:rPr>
            </w:pPr>
          </w:p>
        </w:tc>
        <w:tc>
          <w:tcPr>
            <w:tcW w:w="3031" w:type="dxa"/>
            <w:shd w:val="clear" w:color="auto" w:fill="auto"/>
            <w:vAlign w:val="center"/>
          </w:tcPr>
          <w:p w14:paraId="6588CBE3" w14:textId="1EAEF053"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692" w:type="dxa"/>
            <w:shd w:val="clear" w:color="auto" w:fill="auto"/>
            <w:vAlign w:val="center"/>
          </w:tcPr>
          <w:p w14:paraId="4C02A21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1C1182BC"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66D11E1E" w14:textId="77777777"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7F7D4B1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04B6F4FF"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79E1984D"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5E9CAE9E"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1434F510" w14:textId="77777777" w:rsidTr="00AF1C92">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2D13057C" w14:textId="72409116" w:rsidR="002637E9" w:rsidRPr="005A0981" w:rsidRDefault="002637E9" w:rsidP="002637E9">
            <w:pPr>
              <w:jc w:val="both"/>
              <w:rPr>
                <w:rFonts w:ascii="Arial" w:hAnsi="Arial" w:cs="Arial"/>
                <w:b w:val="0"/>
                <w:color w:val="auto"/>
                <w:sz w:val="20"/>
                <w:szCs w:val="20"/>
              </w:rPr>
            </w:pPr>
            <w:r w:rsidRPr="005A0981">
              <w:rPr>
                <w:rFonts w:ascii="Arial" w:hAnsi="Arial" w:cs="Arial"/>
                <w:b w:val="0"/>
                <w:color w:val="auto"/>
                <w:sz w:val="20"/>
                <w:szCs w:val="20"/>
              </w:rPr>
              <w:t>kereten túli, tartalék projektek</w:t>
            </w:r>
          </w:p>
        </w:tc>
        <w:tc>
          <w:tcPr>
            <w:tcW w:w="3031" w:type="dxa"/>
            <w:shd w:val="clear" w:color="auto" w:fill="E2EFD9" w:themeFill="accent6" w:themeFillTint="33"/>
            <w:vAlign w:val="center"/>
          </w:tcPr>
          <w:p w14:paraId="4DC63D56" w14:textId="34EBD79F"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 xml:space="preserve">1. projekt: </w:t>
            </w:r>
          </w:p>
        </w:tc>
        <w:tc>
          <w:tcPr>
            <w:tcW w:w="1692" w:type="dxa"/>
            <w:shd w:val="clear" w:color="auto" w:fill="E2EFD9" w:themeFill="accent6" w:themeFillTint="33"/>
            <w:vAlign w:val="center"/>
          </w:tcPr>
          <w:p w14:paraId="492BFD89"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E2EFD9" w:themeFill="accent6" w:themeFillTint="33"/>
            <w:vAlign w:val="center"/>
          </w:tcPr>
          <w:p w14:paraId="37AA3CD3"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E2EFD9" w:themeFill="accent6" w:themeFillTint="33"/>
            <w:vAlign w:val="center"/>
          </w:tcPr>
          <w:p w14:paraId="18EC2C24"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E2EFD9" w:themeFill="accent6" w:themeFillTint="33"/>
            <w:vAlign w:val="center"/>
          </w:tcPr>
          <w:p w14:paraId="3766317A"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E2EFD9" w:themeFill="accent6" w:themeFillTint="33"/>
            <w:vAlign w:val="center"/>
          </w:tcPr>
          <w:p w14:paraId="6684EB56"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E2EFD9" w:themeFill="accent6" w:themeFillTint="33"/>
            <w:vAlign w:val="center"/>
          </w:tcPr>
          <w:p w14:paraId="1445302A"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E2EFD9" w:themeFill="accent6" w:themeFillTint="33"/>
            <w:vAlign w:val="center"/>
          </w:tcPr>
          <w:p w14:paraId="3D5580A4"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615B042C"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45D48958" w14:textId="77777777" w:rsidR="002637E9" w:rsidRPr="005A0981" w:rsidRDefault="002637E9" w:rsidP="002637E9">
            <w:pPr>
              <w:jc w:val="both"/>
              <w:rPr>
                <w:rFonts w:ascii="Arial" w:hAnsi="Arial" w:cs="Arial"/>
                <w:color w:val="auto"/>
                <w:sz w:val="20"/>
                <w:szCs w:val="20"/>
              </w:rPr>
            </w:pPr>
          </w:p>
        </w:tc>
        <w:tc>
          <w:tcPr>
            <w:tcW w:w="3031" w:type="dxa"/>
            <w:shd w:val="clear" w:color="auto" w:fill="E2EFD9" w:themeFill="accent6" w:themeFillTint="33"/>
            <w:vAlign w:val="center"/>
          </w:tcPr>
          <w:p w14:paraId="05A5DDCC" w14:textId="2E6DE96D"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2. projekt:</w:t>
            </w:r>
          </w:p>
        </w:tc>
        <w:tc>
          <w:tcPr>
            <w:tcW w:w="1692" w:type="dxa"/>
            <w:shd w:val="clear" w:color="auto" w:fill="E2EFD9" w:themeFill="accent6" w:themeFillTint="33"/>
            <w:vAlign w:val="center"/>
          </w:tcPr>
          <w:p w14:paraId="473A9301"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E2EFD9" w:themeFill="accent6" w:themeFillTint="33"/>
            <w:vAlign w:val="center"/>
          </w:tcPr>
          <w:p w14:paraId="2D267A8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E2EFD9" w:themeFill="accent6" w:themeFillTint="33"/>
            <w:vAlign w:val="center"/>
          </w:tcPr>
          <w:p w14:paraId="3837A632" w14:textId="77777777"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E2EFD9" w:themeFill="accent6" w:themeFillTint="33"/>
            <w:vAlign w:val="center"/>
          </w:tcPr>
          <w:p w14:paraId="49EFB07E"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E2EFD9" w:themeFill="accent6" w:themeFillTint="33"/>
            <w:vAlign w:val="center"/>
          </w:tcPr>
          <w:p w14:paraId="0B52B3EF"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E2EFD9" w:themeFill="accent6" w:themeFillTint="33"/>
            <w:vAlign w:val="center"/>
          </w:tcPr>
          <w:p w14:paraId="7ECD895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E2EFD9" w:themeFill="accent6" w:themeFillTint="33"/>
            <w:vAlign w:val="center"/>
          </w:tcPr>
          <w:p w14:paraId="2E1B1E02"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66C596BF" w14:textId="77777777" w:rsidTr="00AF1C92">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292A53E8" w14:textId="77777777" w:rsidR="002637E9" w:rsidRPr="005A0981" w:rsidRDefault="002637E9" w:rsidP="002637E9">
            <w:pPr>
              <w:jc w:val="both"/>
              <w:rPr>
                <w:rFonts w:ascii="Arial" w:hAnsi="Arial" w:cs="Arial"/>
                <w:color w:val="auto"/>
                <w:sz w:val="20"/>
                <w:szCs w:val="20"/>
              </w:rPr>
            </w:pPr>
          </w:p>
        </w:tc>
        <w:tc>
          <w:tcPr>
            <w:tcW w:w="3031" w:type="dxa"/>
            <w:shd w:val="clear" w:color="auto" w:fill="E2EFD9" w:themeFill="accent6" w:themeFillTint="33"/>
            <w:vAlign w:val="center"/>
          </w:tcPr>
          <w:p w14:paraId="57E1B29D" w14:textId="49A0D795"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3. projekt:</w:t>
            </w:r>
          </w:p>
        </w:tc>
        <w:tc>
          <w:tcPr>
            <w:tcW w:w="1692" w:type="dxa"/>
            <w:shd w:val="clear" w:color="auto" w:fill="E2EFD9" w:themeFill="accent6" w:themeFillTint="33"/>
            <w:vAlign w:val="center"/>
          </w:tcPr>
          <w:p w14:paraId="088E07E1"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E2EFD9" w:themeFill="accent6" w:themeFillTint="33"/>
            <w:vAlign w:val="center"/>
          </w:tcPr>
          <w:p w14:paraId="4BD10A3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E2EFD9" w:themeFill="accent6" w:themeFillTint="33"/>
            <w:vAlign w:val="center"/>
          </w:tcPr>
          <w:p w14:paraId="2D81EB20"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E2EFD9" w:themeFill="accent6" w:themeFillTint="33"/>
            <w:vAlign w:val="center"/>
          </w:tcPr>
          <w:p w14:paraId="6C25E9DD"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E2EFD9" w:themeFill="accent6" w:themeFillTint="33"/>
            <w:vAlign w:val="center"/>
          </w:tcPr>
          <w:p w14:paraId="0589A8D1"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E2EFD9" w:themeFill="accent6" w:themeFillTint="33"/>
            <w:vAlign w:val="center"/>
          </w:tcPr>
          <w:p w14:paraId="0D1E1233"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E2EFD9" w:themeFill="accent6" w:themeFillTint="33"/>
            <w:vAlign w:val="center"/>
          </w:tcPr>
          <w:p w14:paraId="55ACF1D0"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66C41F9F"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5CFE72C8" w14:textId="77777777" w:rsidR="002637E9" w:rsidRPr="005A0981" w:rsidRDefault="002637E9" w:rsidP="002637E9">
            <w:pPr>
              <w:jc w:val="both"/>
              <w:rPr>
                <w:rFonts w:ascii="Arial" w:hAnsi="Arial" w:cs="Arial"/>
                <w:color w:val="auto"/>
                <w:sz w:val="20"/>
                <w:szCs w:val="20"/>
              </w:rPr>
            </w:pPr>
          </w:p>
        </w:tc>
        <w:tc>
          <w:tcPr>
            <w:tcW w:w="3031" w:type="dxa"/>
            <w:shd w:val="clear" w:color="auto" w:fill="E2EFD9" w:themeFill="accent6" w:themeFillTint="33"/>
            <w:vAlign w:val="center"/>
          </w:tcPr>
          <w:p w14:paraId="28863B39" w14:textId="3A7B58EE"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4. projekt:</w:t>
            </w:r>
          </w:p>
        </w:tc>
        <w:tc>
          <w:tcPr>
            <w:tcW w:w="1692" w:type="dxa"/>
            <w:shd w:val="clear" w:color="auto" w:fill="E2EFD9" w:themeFill="accent6" w:themeFillTint="33"/>
            <w:vAlign w:val="center"/>
          </w:tcPr>
          <w:p w14:paraId="409AC802"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E2EFD9" w:themeFill="accent6" w:themeFillTint="33"/>
            <w:vAlign w:val="center"/>
          </w:tcPr>
          <w:p w14:paraId="0CF7C773"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E2EFD9" w:themeFill="accent6" w:themeFillTint="33"/>
            <w:vAlign w:val="center"/>
          </w:tcPr>
          <w:p w14:paraId="18AB4EA3" w14:textId="77777777"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E2EFD9" w:themeFill="accent6" w:themeFillTint="33"/>
            <w:vAlign w:val="center"/>
          </w:tcPr>
          <w:p w14:paraId="7EF47E1B"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E2EFD9" w:themeFill="accent6" w:themeFillTint="33"/>
            <w:vAlign w:val="center"/>
          </w:tcPr>
          <w:p w14:paraId="0496C92C"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E2EFD9" w:themeFill="accent6" w:themeFillTint="33"/>
            <w:vAlign w:val="center"/>
          </w:tcPr>
          <w:p w14:paraId="27B05E1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E2EFD9" w:themeFill="accent6" w:themeFillTint="33"/>
            <w:vAlign w:val="center"/>
          </w:tcPr>
          <w:p w14:paraId="3416B901"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257A4086" w14:textId="77777777" w:rsidTr="00AF1C92">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5A9BF6BE" w14:textId="77777777" w:rsidR="002637E9" w:rsidRPr="005A0981" w:rsidRDefault="002637E9" w:rsidP="002637E9">
            <w:pPr>
              <w:jc w:val="both"/>
              <w:rPr>
                <w:rFonts w:ascii="Arial" w:hAnsi="Arial" w:cs="Arial"/>
                <w:color w:val="auto"/>
                <w:sz w:val="20"/>
                <w:szCs w:val="20"/>
              </w:rPr>
            </w:pPr>
          </w:p>
        </w:tc>
        <w:tc>
          <w:tcPr>
            <w:tcW w:w="3031" w:type="dxa"/>
            <w:shd w:val="clear" w:color="auto" w:fill="E2EFD9" w:themeFill="accent6" w:themeFillTint="33"/>
            <w:vAlign w:val="center"/>
          </w:tcPr>
          <w:p w14:paraId="2C55C372" w14:textId="290F6839"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5. projekt:</w:t>
            </w:r>
          </w:p>
        </w:tc>
        <w:tc>
          <w:tcPr>
            <w:tcW w:w="1692" w:type="dxa"/>
            <w:shd w:val="clear" w:color="auto" w:fill="E2EFD9" w:themeFill="accent6" w:themeFillTint="33"/>
            <w:vAlign w:val="center"/>
          </w:tcPr>
          <w:p w14:paraId="7137BFE2"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E2EFD9" w:themeFill="accent6" w:themeFillTint="33"/>
            <w:vAlign w:val="center"/>
          </w:tcPr>
          <w:p w14:paraId="02C9284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E2EFD9" w:themeFill="accent6" w:themeFillTint="33"/>
            <w:vAlign w:val="center"/>
          </w:tcPr>
          <w:p w14:paraId="7A1B0A46"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E2EFD9" w:themeFill="accent6" w:themeFillTint="33"/>
            <w:vAlign w:val="center"/>
          </w:tcPr>
          <w:p w14:paraId="7A662181"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E2EFD9" w:themeFill="accent6" w:themeFillTint="33"/>
            <w:vAlign w:val="center"/>
          </w:tcPr>
          <w:p w14:paraId="3B204F5E"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E2EFD9" w:themeFill="accent6" w:themeFillTint="33"/>
            <w:vAlign w:val="center"/>
          </w:tcPr>
          <w:p w14:paraId="6191AC94"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E2EFD9" w:themeFill="accent6" w:themeFillTint="33"/>
            <w:vAlign w:val="center"/>
          </w:tcPr>
          <w:p w14:paraId="2C96850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136179CE"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67832AE9" w14:textId="77777777" w:rsidR="002637E9" w:rsidRPr="005A0981" w:rsidRDefault="002637E9" w:rsidP="002637E9">
            <w:pPr>
              <w:jc w:val="both"/>
              <w:rPr>
                <w:rFonts w:ascii="Arial" w:hAnsi="Arial" w:cs="Arial"/>
                <w:b w:val="0"/>
                <w:color w:val="auto"/>
                <w:sz w:val="20"/>
                <w:szCs w:val="20"/>
              </w:rPr>
            </w:pPr>
          </w:p>
        </w:tc>
        <w:tc>
          <w:tcPr>
            <w:tcW w:w="5949" w:type="dxa"/>
            <w:gridSpan w:val="3"/>
            <w:shd w:val="clear" w:color="auto" w:fill="D9E2F3" w:themeFill="accent1" w:themeFillTint="33"/>
            <w:vAlign w:val="center"/>
          </w:tcPr>
          <w:p w14:paraId="2E120DFA" w14:textId="29528E0E"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Prioritás forráskerete (</w:t>
            </w:r>
            <w:r w:rsidRPr="005A0981">
              <w:rPr>
                <w:rFonts w:ascii="Arial" w:hAnsi="Arial" w:cs="Arial"/>
                <w:i/>
                <w:iCs/>
                <w:sz w:val="20"/>
                <w:szCs w:val="20"/>
              </w:rPr>
              <w:t>nem módosítható)</w:t>
            </w:r>
          </w:p>
        </w:tc>
        <w:tc>
          <w:tcPr>
            <w:tcW w:w="1413" w:type="dxa"/>
            <w:shd w:val="clear" w:color="auto" w:fill="D9E2F3" w:themeFill="accent1" w:themeFillTint="33"/>
            <w:vAlign w:val="center"/>
          </w:tcPr>
          <w:p w14:paraId="05AF07CA" w14:textId="42EE1459"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568.000.000</w:t>
            </w:r>
          </w:p>
        </w:tc>
        <w:tc>
          <w:tcPr>
            <w:tcW w:w="1422" w:type="dxa"/>
            <w:shd w:val="clear" w:color="auto" w:fill="A6A6A6" w:themeFill="background1" w:themeFillShade="A6"/>
            <w:vAlign w:val="center"/>
          </w:tcPr>
          <w:p w14:paraId="26CA8D4D"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6A6A6" w:themeFill="background1" w:themeFillShade="A6"/>
            <w:vAlign w:val="center"/>
          </w:tcPr>
          <w:p w14:paraId="439B904C"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6A6A6" w:themeFill="background1" w:themeFillShade="A6"/>
            <w:vAlign w:val="center"/>
          </w:tcPr>
          <w:p w14:paraId="41FB9ED5"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6A6A6" w:themeFill="background1" w:themeFillShade="A6"/>
            <w:vAlign w:val="center"/>
          </w:tcPr>
          <w:p w14:paraId="6D092871"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36F4CE5A" w14:textId="77777777" w:rsidTr="00AF1C92">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1D8A85F7" w14:textId="77777777" w:rsidR="002637E9" w:rsidRPr="005A0981" w:rsidRDefault="002637E9" w:rsidP="002637E9">
            <w:pPr>
              <w:jc w:val="both"/>
              <w:rPr>
                <w:rFonts w:ascii="Arial" w:hAnsi="Arial" w:cs="Arial"/>
                <w:b w:val="0"/>
                <w:color w:val="auto"/>
                <w:sz w:val="20"/>
                <w:szCs w:val="20"/>
              </w:rPr>
            </w:pPr>
          </w:p>
        </w:tc>
        <w:tc>
          <w:tcPr>
            <w:tcW w:w="5949" w:type="dxa"/>
            <w:gridSpan w:val="3"/>
            <w:shd w:val="clear" w:color="auto" w:fill="auto"/>
            <w:vAlign w:val="center"/>
          </w:tcPr>
          <w:p w14:paraId="66421C0F" w14:textId="5707863D"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Elsődleges projektek teljes forrásigénye</w:t>
            </w:r>
          </w:p>
        </w:tc>
        <w:tc>
          <w:tcPr>
            <w:tcW w:w="1413" w:type="dxa"/>
            <w:shd w:val="clear" w:color="auto" w:fill="auto"/>
            <w:vAlign w:val="center"/>
          </w:tcPr>
          <w:p w14:paraId="113B68A8"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A6A6A6" w:themeFill="background1" w:themeFillShade="A6"/>
            <w:vAlign w:val="center"/>
          </w:tcPr>
          <w:p w14:paraId="2F2ABC84"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A6A6A6" w:themeFill="background1" w:themeFillShade="A6"/>
            <w:vAlign w:val="center"/>
          </w:tcPr>
          <w:p w14:paraId="158ED25F"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A6A6A6" w:themeFill="background1" w:themeFillShade="A6"/>
            <w:vAlign w:val="center"/>
          </w:tcPr>
          <w:p w14:paraId="232945C1"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A6A6A6" w:themeFill="background1" w:themeFillShade="A6"/>
            <w:vAlign w:val="center"/>
          </w:tcPr>
          <w:p w14:paraId="0165BC4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7EC36CFC"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bottom w:val="none" w:sz="0" w:space="0" w:color="auto"/>
            </w:tcBorders>
            <w:shd w:val="clear" w:color="auto" w:fill="92D050"/>
            <w:vAlign w:val="center"/>
          </w:tcPr>
          <w:p w14:paraId="4B1889E2" w14:textId="77777777" w:rsidR="002637E9" w:rsidRPr="005A0981" w:rsidRDefault="002637E9" w:rsidP="002637E9">
            <w:pPr>
              <w:jc w:val="both"/>
              <w:rPr>
                <w:rFonts w:ascii="Arial" w:hAnsi="Arial" w:cs="Arial"/>
                <w:b w:val="0"/>
                <w:color w:val="auto"/>
                <w:sz w:val="20"/>
                <w:szCs w:val="20"/>
              </w:rPr>
            </w:pPr>
          </w:p>
        </w:tc>
        <w:tc>
          <w:tcPr>
            <w:tcW w:w="5949" w:type="dxa"/>
            <w:gridSpan w:val="3"/>
            <w:shd w:val="clear" w:color="auto" w:fill="E2EFD9" w:themeFill="accent6" w:themeFillTint="33"/>
            <w:vAlign w:val="center"/>
          </w:tcPr>
          <w:p w14:paraId="076E8D0E" w14:textId="43A29945"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Tartalék projektek összes forrásigénye</w:t>
            </w:r>
          </w:p>
        </w:tc>
        <w:tc>
          <w:tcPr>
            <w:tcW w:w="1413" w:type="dxa"/>
            <w:shd w:val="clear" w:color="auto" w:fill="E2EFD9" w:themeFill="accent6" w:themeFillTint="33"/>
            <w:vAlign w:val="center"/>
          </w:tcPr>
          <w:p w14:paraId="3725FF6B" w14:textId="77777777"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A6A6A6" w:themeFill="background1" w:themeFillShade="A6"/>
            <w:vAlign w:val="center"/>
          </w:tcPr>
          <w:p w14:paraId="47C48197"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6A6A6" w:themeFill="background1" w:themeFillShade="A6"/>
            <w:vAlign w:val="center"/>
          </w:tcPr>
          <w:p w14:paraId="58AC4FE7"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6A6A6" w:themeFill="background1" w:themeFillShade="A6"/>
            <w:vAlign w:val="center"/>
          </w:tcPr>
          <w:p w14:paraId="658226C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6A6A6" w:themeFill="background1" w:themeFillShade="A6"/>
            <w:vAlign w:val="center"/>
          </w:tcPr>
          <w:p w14:paraId="4D16CD01"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1F8E21EA" w14:textId="77777777" w:rsidR="001A7A79" w:rsidRPr="005A0981" w:rsidRDefault="001A7A79" w:rsidP="00BF43BB">
      <w:pPr>
        <w:pStyle w:val="Kpalrs"/>
        <w:keepNext/>
        <w:rPr>
          <w:rFonts w:ascii="Arial" w:hAnsi="Arial" w:cs="Arial"/>
          <w:noProof/>
        </w:rPr>
        <w:sectPr w:rsidR="001A7A79" w:rsidRPr="005A0981" w:rsidSect="00573B23">
          <w:pgSz w:w="16838" w:h="11906" w:orient="landscape"/>
          <w:pgMar w:top="993" w:right="1418" w:bottom="1418" w:left="1418" w:header="709" w:footer="709" w:gutter="0"/>
          <w:cols w:space="708"/>
          <w:docGrid w:linePitch="360"/>
        </w:sectPr>
      </w:pPr>
    </w:p>
    <w:p w14:paraId="268D5416" w14:textId="03AE7A32" w:rsidR="00BF43BB" w:rsidRPr="00161A6F" w:rsidRDefault="00877D3A" w:rsidP="003678A7">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37" w:name="_Toc99372886"/>
      <w:r w:rsidR="00C20223">
        <w:rPr>
          <w:rFonts w:ascii="Arial Narrow" w:hAnsi="Arial Narrow" w:cs="Arial"/>
          <w:i w:val="0"/>
          <w:iCs w:val="0"/>
          <w:noProof/>
          <w:sz w:val="22"/>
          <w:szCs w:val="22"/>
        </w:rPr>
        <w:t>7</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sidR="00BF43BB" w:rsidRPr="00161A6F">
        <w:rPr>
          <w:rFonts w:ascii="Arial Narrow" w:hAnsi="Arial Narrow" w:cs="Arial"/>
          <w:i w:val="0"/>
          <w:iCs w:val="0"/>
          <w:noProof/>
          <w:sz w:val="22"/>
          <w:szCs w:val="22"/>
        </w:rPr>
        <w:t>: Projekttábla - 3. prioritási tengely, E</w:t>
      </w:r>
      <w:r w:rsidR="004D3BB8" w:rsidRPr="00161A6F">
        <w:rPr>
          <w:rFonts w:ascii="Arial Narrow" w:hAnsi="Arial Narrow" w:cs="Arial"/>
          <w:i w:val="0"/>
          <w:iCs w:val="0"/>
          <w:noProof/>
          <w:sz w:val="22"/>
          <w:szCs w:val="22"/>
        </w:rPr>
        <w:t>RF</w:t>
      </w:r>
      <w:r w:rsidR="00BF43BB" w:rsidRPr="00161A6F">
        <w:rPr>
          <w:rFonts w:ascii="Arial Narrow" w:hAnsi="Arial Narrow" w:cs="Arial"/>
          <w:i w:val="0"/>
          <w:iCs w:val="0"/>
          <w:noProof/>
          <w:sz w:val="22"/>
          <w:szCs w:val="22"/>
        </w:rPr>
        <w:t>A</w:t>
      </w:r>
      <w:bookmarkEnd w:id="37"/>
    </w:p>
    <w:tbl>
      <w:tblPr>
        <w:tblStyle w:val="Tblzatrcsos5stt1jellszn1"/>
        <w:tblpPr w:leftFromText="141" w:rightFromText="141" w:vertAnchor="text" w:horzAnchor="margin" w:tblpY="24"/>
        <w:tblW w:w="14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52"/>
        <w:gridCol w:w="1647"/>
        <w:gridCol w:w="1221"/>
        <w:gridCol w:w="1662"/>
        <w:gridCol w:w="1400"/>
        <w:gridCol w:w="1005"/>
        <w:gridCol w:w="2466"/>
        <w:gridCol w:w="1114"/>
      </w:tblGrid>
      <w:tr w:rsidR="00712993" w:rsidRPr="005A0981" w14:paraId="7AADF69D" w14:textId="77777777" w:rsidTr="002E3A62">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86" w:type="dxa"/>
            <w:shd w:val="clear" w:color="auto" w:fill="92D050"/>
            <w:vAlign w:val="center"/>
          </w:tcPr>
          <w:p w14:paraId="2269E966" w14:textId="77777777" w:rsidR="00FF778E" w:rsidRPr="005A0981" w:rsidRDefault="00FF778E" w:rsidP="00FF778E">
            <w:pPr>
              <w:jc w:val="center"/>
              <w:rPr>
                <w:rFonts w:ascii="Arial" w:hAnsi="Arial" w:cs="Arial"/>
                <w:b w:val="0"/>
                <w:bCs w:val="0"/>
                <w:color w:val="auto"/>
                <w:sz w:val="20"/>
                <w:szCs w:val="20"/>
              </w:rPr>
            </w:pPr>
          </w:p>
        </w:tc>
        <w:tc>
          <w:tcPr>
            <w:tcW w:w="2952" w:type="dxa"/>
            <w:shd w:val="clear" w:color="auto" w:fill="92D050"/>
            <w:vAlign w:val="center"/>
          </w:tcPr>
          <w:p w14:paraId="2E167413" w14:textId="3C997CA6"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Projekt címe</w:t>
            </w:r>
          </w:p>
        </w:tc>
        <w:tc>
          <w:tcPr>
            <w:tcW w:w="1647" w:type="dxa"/>
            <w:shd w:val="clear" w:color="auto" w:fill="92D050"/>
            <w:vAlign w:val="center"/>
          </w:tcPr>
          <w:p w14:paraId="2E6FB5ED" w14:textId="47534C05"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5A0981">
              <w:rPr>
                <w:rFonts w:ascii="Arial" w:hAnsi="Arial" w:cs="Arial"/>
                <w:b w:val="0"/>
                <w:color w:val="auto"/>
                <w:sz w:val="20"/>
                <w:szCs w:val="20"/>
              </w:rPr>
              <w:t>Stratégiai célhoz való illeszkedés (melyik városi stratégiai célhoz illeszkedik)</w:t>
            </w:r>
          </w:p>
        </w:tc>
        <w:tc>
          <w:tcPr>
            <w:tcW w:w="1221" w:type="dxa"/>
            <w:shd w:val="clear" w:color="auto" w:fill="92D050"/>
            <w:vAlign w:val="center"/>
          </w:tcPr>
          <w:p w14:paraId="0EA30158" w14:textId="27F03876"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Helyszín</w:t>
            </w:r>
            <w:r w:rsidRPr="005A0981">
              <w:rPr>
                <w:rFonts w:ascii="Arial" w:hAnsi="Arial" w:cs="Arial"/>
                <w:color w:val="auto"/>
                <w:sz w:val="20"/>
                <w:szCs w:val="20"/>
              </w:rPr>
              <w:t xml:space="preserve"> </w:t>
            </w:r>
            <w:r w:rsidRPr="005A0981">
              <w:rPr>
                <w:rFonts w:ascii="Arial" w:hAnsi="Arial" w:cs="Arial"/>
                <w:b w:val="0"/>
                <w:color w:val="auto"/>
                <w:sz w:val="20"/>
                <w:szCs w:val="20"/>
              </w:rPr>
              <w:t>(</w:t>
            </w:r>
            <w:r w:rsidRPr="005A0981">
              <w:rPr>
                <w:rFonts w:ascii="Arial" w:hAnsi="Arial" w:cs="Arial"/>
                <w:b w:val="0"/>
                <w:bCs w:val="0"/>
                <w:color w:val="auto"/>
                <w:sz w:val="20"/>
                <w:szCs w:val="20"/>
              </w:rPr>
              <w:t>város /térségi település)</w:t>
            </w:r>
          </w:p>
        </w:tc>
        <w:tc>
          <w:tcPr>
            <w:tcW w:w="1662" w:type="dxa"/>
            <w:shd w:val="clear" w:color="auto" w:fill="92D050"/>
            <w:vAlign w:val="center"/>
          </w:tcPr>
          <w:p w14:paraId="6029A47F" w14:textId="691FDE61"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Forrásigény (Ft)</w:t>
            </w:r>
          </w:p>
        </w:tc>
        <w:tc>
          <w:tcPr>
            <w:tcW w:w="1400" w:type="dxa"/>
            <w:shd w:val="clear" w:color="auto" w:fill="92D050"/>
            <w:vAlign w:val="center"/>
          </w:tcPr>
          <w:p w14:paraId="38989632" w14:textId="747B19BF"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Megvalósító</w:t>
            </w:r>
          </w:p>
        </w:tc>
        <w:tc>
          <w:tcPr>
            <w:tcW w:w="1005" w:type="dxa"/>
            <w:shd w:val="clear" w:color="auto" w:fill="92D050"/>
            <w:vAlign w:val="center"/>
          </w:tcPr>
          <w:p w14:paraId="50C6D1E2" w14:textId="3197B54D"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Együttműködés</w:t>
            </w:r>
          </w:p>
        </w:tc>
        <w:tc>
          <w:tcPr>
            <w:tcW w:w="2466" w:type="dxa"/>
            <w:shd w:val="clear" w:color="auto" w:fill="92D050"/>
            <w:vAlign w:val="center"/>
          </w:tcPr>
          <w:p w14:paraId="766E9D25" w14:textId="2413256A"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Indikátor</w:t>
            </w:r>
          </w:p>
        </w:tc>
        <w:tc>
          <w:tcPr>
            <w:tcW w:w="1114" w:type="dxa"/>
            <w:shd w:val="clear" w:color="auto" w:fill="92D050"/>
            <w:vAlign w:val="center"/>
          </w:tcPr>
          <w:p w14:paraId="0C8F90AD" w14:textId="76FED2D0"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C</w:t>
            </w:r>
            <w:r w:rsidR="00037138" w:rsidRPr="005A0981">
              <w:rPr>
                <w:rFonts w:ascii="Arial" w:hAnsi="Arial" w:cs="Arial"/>
                <w:b w:val="0"/>
                <w:bCs w:val="0"/>
                <w:color w:val="auto"/>
                <w:sz w:val="20"/>
                <w:szCs w:val="20"/>
              </w:rPr>
              <w:t>élérték (becsült)</w:t>
            </w:r>
          </w:p>
        </w:tc>
      </w:tr>
      <w:tr w:rsidR="00595B4E" w:rsidRPr="005A0981" w14:paraId="164ABCCF" w14:textId="77777777" w:rsidTr="002E3A62">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986" w:type="dxa"/>
            <w:vMerge w:val="restart"/>
            <w:tcBorders>
              <w:left w:val="single" w:sz="4" w:space="0" w:color="auto"/>
            </w:tcBorders>
            <w:shd w:val="clear" w:color="auto" w:fill="92D050"/>
            <w:vAlign w:val="center"/>
          </w:tcPr>
          <w:p w14:paraId="7EDAE6F5" w14:textId="716A7034" w:rsidR="007124BE" w:rsidRPr="005A0981" w:rsidRDefault="007124BE" w:rsidP="00742E89">
            <w:pPr>
              <w:jc w:val="center"/>
              <w:rPr>
                <w:rFonts w:ascii="Arial" w:hAnsi="Arial" w:cs="Arial"/>
                <w:b w:val="0"/>
                <w:bCs w:val="0"/>
                <w:color w:val="auto"/>
                <w:sz w:val="20"/>
                <w:szCs w:val="20"/>
              </w:rPr>
            </w:pPr>
            <w:r w:rsidRPr="005A0981">
              <w:rPr>
                <w:rFonts w:ascii="Arial" w:hAnsi="Arial" w:cs="Arial"/>
                <w:b w:val="0"/>
                <w:bCs w:val="0"/>
                <w:color w:val="auto"/>
                <w:sz w:val="20"/>
                <w:szCs w:val="20"/>
              </w:rPr>
              <w:t>Prioritás 3. ERFA+</w:t>
            </w:r>
          </w:p>
        </w:tc>
        <w:tc>
          <w:tcPr>
            <w:tcW w:w="2952" w:type="dxa"/>
            <w:vMerge w:val="restart"/>
            <w:shd w:val="clear" w:color="auto" w:fill="auto"/>
            <w:vAlign w:val="center"/>
          </w:tcPr>
          <w:p w14:paraId="2EDB4402" w14:textId="41DEA5CF" w:rsidR="007124BE" w:rsidRPr="005A0981" w:rsidRDefault="007124BE"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P3.ERFA+V</w:t>
            </w:r>
            <w:r>
              <w:rPr>
                <w:rFonts w:ascii="Arial" w:hAnsi="Arial" w:cs="Arial"/>
                <w:sz w:val="20"/>
                <w:szCs w:val="20"/>
              </w:rPr>
              <w:t>1</w:t>
            </w:r>
            <w:r w:rsidRPr="005A0981">
              <w:rPr>
                <w:rFonts w:ascii="Arial" w:hAnsi="Arial" w:cs="Arial"/>
                <w:sz w:val="20"/>
                <w:szCs w:val="20"/>
              </w:rPr>
              <w:t xml:space="preserve"> projekt: Szentháromság téri Rendelőintézet felújítása, energetikai korszerűsítés eszköz és bútor beszerzéssel</w:t>
            </w:r>
          </w:p>
        </w:tc>
        <w:tc>
          <w:tcPr>
            <w:tcW w:w="1647" w:type="dxa"/>
            <w:vMerge w:val="restart"/>
            <w:shd w:val="clear" w:color="auto" w:fill="auto"/>
            <w:vAlign w:val="center"/>
          </w:tcPr>
          <w:p w14:paraId="2CCCD612" w14:textId="3EC78A7D" w:rsidR="007124BE" w:rsidRPr="005A0981" w:rsidRDefault="007124BE"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S.3. Fenntartható város: Kedvező mikroklímájú, vonzó kisvárosi miliő</w:t>
            </w:r>
          </w:p>
        </w:tc>
        <w:tc>
          <w:tcPr>
            <w:tcW w:w="1221" w:type="dxa"/>
            <w:vMerge w:val="restart"/>
            <w:shd w:val="clear" w:color="auto" w:fill="auto"/>
            <w:vAlign w:val="center"/>
          </w:tcPr>
          <w:p w14:paraId="493D461B" w14:textId="678F2DAC" w:rsidR="007124BE" w:rsidRPr="005A0981" w:rsidRDefault="007124BE"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662" w:type="dxa"/>
            <w:vMerge w:val="restart"/>
            <w:shd w:val="clear" w:color="auto" w:fill="auto"/>
            <w:vAlign w:val="center"/>
          </w:tcPr>
          <w:p w14:paraId="4EB76448" w14:textId="1C744571" w:rsidR="007124BE" w:rsidRPr="005A0981" w:rsidRDefault="007124BE" w:rsidP="00742E8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150</w:t>
            </w:r>
            <w:r w:rsidRPr="005A0981">
              <w:rPr>
                <w:rFonts w:ascii="Arial" w:hAnsi="Arial" w:cs="Arial"/>
                <w:sz w:val="20"/>
                <w:szCs w:val="20"/>
              </w:rPr>
              <w:t>.000.000</w:t>
            </w:r>
          </w:p>
        </w:tc>
        <w:tc>
          <w:tcPr>
            <w:tcW w:w="1400" w:type="dxa"/>
            <w:vMerge w:val="restart"/>
            <w:shd w:val="clear" w:color="auto" w:fill="auto"/>
            <w:vAlign w:val="center"/>
          </w:tcPr>
          <w:p w14:paraId="6C8EFC44" w14:textId="04F47C9D" w:rsidR="007124BE" w:rsidRPr="005A0981" w:rsidRDefault="007124BE"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1005" w:type="dxa"/>
            <w:vMerge w:val="restart"/>
            <w:shd w:val="clear" w:color="auto" w:fill="auto"/>
            <w:vAlign w:val="center"/>
          </w:tcPr>
          <w:p w14:paraId="44709BF0" w14:textId="05EE0989" w:rsidR="007124BE" w:rsidRPr="005A0981" w:rsidRDefault="007124BE"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466" w:type="dxa"/>
            <w:shd w:val="clear" w:color="auto" w:fill="auto"/>
            <w:vAlign w:val="center"/>
          </w:tcPr>
          <w:p w14:paraId="2F1B1AEF" w14:textId="60ACE07B" w:rsidR="007124BE" w:rsidRPr="005A0981" w:rsidRDefault="007124BE"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Jobb energiahatékonyságú középületek (m</w:t>
            </w:r>
            <w:r w:rsidRPr="005A0981">
              <w:rPr>
                <w:rFonts w:ascii="Arial" w:hAnsi="Arial" w:cs="Arial"/>
                <w:sz w:val="20"/>
                <w:szCs w:val="20"/>
                <w:vertAlign w:val="superscript"/>
              </w:rPr>
              <w:t>2</w:t>
            </w:r>
            <w:r w:rsidRPr="005A0981">
              <w:rPr>
                <w:rFonts w:ascii="Arial" w:hAnsi="Arial" w:cs="Arial"/>
                <w:sz w:val="20"/>
                <w:szCs w:val="20"/>
              </w:rPr>
              <w:t>)</w:t>
            </w:r>
          </w:p>
        </w:tc>
        <w:tc>
          <w:tcPr>
            <w:tcW w:w="1114" w:type="dxa"/>
            <w:shd w:val="clear" w:color="auto" w:fill="auto"/>
            <w:vAlign w:val="center"/>
          </w:tcPr>
          <w:p w14:paraId="3DE50702" w14:textId="542AD4D8" w:rsidR="007124BE" w:rsidRPr="005A0981" w:rsidRDefault="0084530B"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200</w:t>
            </w:r>
          </w:p>
        </w:tc>
      </w:tr>
      <w:tr w:rsidR="00FF5C38" w:rsidRPr="005A0981" w14:paraId="2ADC19B9" w14:textId="77777777" w:rsidTr="002E3A62">
        <w:trPr>
          <w:trHeight w:val="457"/>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3E34ACEB" w14:textId="77777777" w:rsidR="007124BE" w:rsidRPr="005A0981" w:rsidRDefault="007124BE" w:rsidP="00742E89">
            <w:pPr>
              <w:jc w:val="center"/>
              <w:rPr>
                <w:rFonts w:ascii="Arial" w:hAnsi="Arial" w:cs="Arial"/>
                <w:sz w:val="20"/>
                <w:szCs w:val="20"/>
              </w:rPr>
            </w:pPr>
          </w:p>
        </w:tc>
        <w:tc>
          <w:tcPr>
            <w:tcW w:w="2952" w:type="dxa"/>
            <w:vMerge/>
            <w:shd w:val="clear" w:color="auto" w:fill="auto"/>
            <w:vAlign w:val="center"/>
          </w:tcPr>
          <w:p w14:paraId="05DA8FFD" w14:textId="77777777" w:rsidR="007124BE" w:rsidRPr="005A0981" w:rsidRDefault="007124B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47" w:type="dxa"/>
            <w:vMerge/>
            <w:shd w:val="clear" w:color="auto" w:fill="auto"/>
            <w:vAlign w:val="center"/>
          </w:tcPr>
          <w:p w14:paraId="2CD27D81" w14:textId="77777777" w:rsidR="007124BE" w:rsidRPr="005A0981" w:rsidRDefault="007124B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1" w:type="dxa"/>
            <w:vMerge/>
            <w:shd w:val="clear" w:color="auto" w:fill="auto"/>
            <w:vAlign w:val="center"/>
          </w:tcPr>
          <w:p w14:paraId="2225983B" w14:textId="77777777" w:rsidR="007124BE" w:rsidRPr="005A0981" w:rsidRDefault="007124B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62" w:type="dxa"/>
            <w:vMerge/>
            <w:shd w:val="clear" w:color="auto" w:fill="auto"/>
            <w:vAlign w:val="center"/>
          </w:tcPr>
          <w:p w14:paraId="174DC529" w14:textId="77777777" w:rsidR="007124BE" w:rsidRDefault="007124BE" w:rsidP="00742E8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00" w:type="dxa"/>
            <w:vMerge/>
            <w:shd w:val="clear" w:color="auto" w:fill="auto"/>
            <w:vAlign w:val="center"/>
          </w:tcPr>
          <w:p w14:paraId="1D917270" w14:textId="77777777" w:rsidR="007124BE" w:rsidRPr="005A0981" w:rsidRDefault="007124B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vMerge/>
            <w:shd w:val="clear" w:color="auto" w:fill="auto"/>
            <w:vAlign w:val="center"/>
          </w:tcPr>
          <w:p w14:paraId="6FE00388" w14:textId="77777777" w:rsidR="007124BE" w:rsidRPr="005A0981" w:rsidRDefault="007124B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auto"/>
            <w:vAlign w:val="center"/>
          </w:tcPr>
          <w:p w14:paraId="7FF4783B" w14:textId="70471363" w:rsidR="007124BE" w:rsidRPr="005A0981" w:rsidRDefault="007124B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Az új vagy korszerűsített egészségügyi ellátó létesítmények éves felhasználói (fő)</w:t>
            </w:r>
          </w:p>
        </w:tc>
        <w:tc>
          <w:tcPr>
            <w:tcW w:w="1114" w:type="dxa"/>
            <w:shd w:val="clear" w:color="auto" w:fill="FFFFFF" w:themeFill="background1"/>
            <w:vAlign w:val="center"/>
          </w:tcPr>
          <w:p w14:paraId="60B56B23" w14:textId="53D7ABCB" w:rsidR="007124BE" w:rsidRPr="005A0981" w:rsidRDefault="0098157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2500</w:t>
            </w:r>
          </w:p>
        </w:tc>
      </w:tr>
      <w:tr w:rsidR="00FF5C38" w:rsidRPr="005A0981" w14:paraId="518DBD03" w14:textId="77777777" w:rsidTr="002E3A62">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4C3A05F3" w14:textId="77777777" w:rsidR="00742E89" w:rsidRPr="005A0981" w:rsidRDefault="00742E89" w:rsidP="00742E89">
            <w:pPr>
              <w:jc w:val="center"/>
              <w:rPr>
                <w:rFonts w:ascii="Arial" w:hAnsi="Arial" w:cs="Arial"/>
                <w:b w:val="0"/>
                <w:bCs w:val="0"/>
                <w:color w:val="auto"/>
                <w:sz w:val="20"/>
                <w:szCs w:val="20"/>
              </w:rPr>
            </w:pPr>
          </w:p>
        </w:tc>
        <w:tc>
          <w:tcPr>
            <w:tcW w:w="2952" w:type="dxa"/>
            <w:vMerge w:val="restart"/>
            <w:shd w:val="clear" w:color="auto" w:fill="auto"/>
            <w:vAlign w:val="center"/>
          </w:tcPr>
          <w:p w14:paraId="69031052" w14:textId="13AEB696"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P3.ERFA+V</w:t>
            </w:r>
            <w:r>
              <w:rPr>
                <w:rFonts w:ascii="Arial" w:hAnsi="Arial" w:cs="Arial"/>
                <w:sz w:val="20"/>
                <w:szCs w:val="20"/>
              </w:rPr>
              <w:t>2</w:t>
            </w:r>
            <w:r w:rsidRPr="005A0981">
              <w:rPr>
                <w:rFonts w:ascii="Arial" w:hAnsi="Arial" w:cs="Arial"/>
                <w:sz w:val="20"/>
                <w:szCs w:val="20"/>
              </w:rPr>
              <w:t xml:space="preserve"> projekt: </w:t>
            </w:r>
            <w:r>
              <w:rPr>
                <w:rFonts w:ascii="Arial" w:hAnsi="Arial" w:cs="Arial"/>
                <w:sz w:val="20"/>
                <w:szCs w:val="20"/>
              </w:rPr>
              <w:t>Óvodák infrastruktúra fejlesztése</w:t>
            </w:r>
            <w:r w:rsidRPr="005A0981">
              <w:rPr>
                <w:rFonts w:ascii="Arial" w:hAnsi="Arial" w:cs="Arial"/>
                <w:sz w:val="20"/>
                <w:szCs w:val="20"/>
              </w:rPr>
              <w:t xml:space="preserve"> </w:t>
            </w:r>
            <w:r>
              <w:rPr>
                <w:rFonts w:ascii="Arial" w:hAnsi="Arial" w:cs="Arial"/>
                <w:sz w:val="20"/>
                <w:szCs w:val="20"/>
              </w:rPr>
              <w:t xml:space="preserve">(napelemek telepítése és az </w:t>
            </w:r>
            <w:r w:rsidRPr="005A0981">
              <w:rPr>
                <w:rFonts w:ascii="Arial" w:hAnsi="Arial" w:cs="Arial"/>
                <w:sz w:val="20"/>
                <w:szCs w:val="20"/>
              </w:rPr>
              <w:t>udvar felújítása</w:t>
            </w:r>
            <w:r>
              <w:rPr>
                <w:rFonts w:ascii="Arial" w:hAnsi="Arial" w:cs="Arial"/>
                <w:sz w:val="20"/>
                <w:szCs w:val="20"/>
              </w:rPr>
              <w:t>)</w:t>
            </w:r>
            <w:r w:rsidR="00647744">
              <w:rPr>
                <w:rFonts w:ascii="Arial" w:hAnsi="Arial" w:cs="Arial"/>
                <w:sz w:val="20"/>
                <w:szCs w:val="20"/>
              </w:rPr>
              <w:t xml:space="preserve"> 4 óvoda, 3 udvar</w:t>
            </w:r>
            <w:ins w:id="38" w:author="Huszka Anita" w:date="2022-04-21T14:15:00Z">
              <w:r w:rsidR="0002272B">
                <w:rPr>
                  <w:rFonts w:ascii="Arial" w:hAnsi="Arial" w:cs="Arial"/>
                  <w:sz w:val="20"/>
                  <w:szCs w:val="20"/>
                </w:rPr>
                <w:t xml:space="preserve"> </w:t>
              </w:r>
            </w:ins>
            <w:r w:rsidR="00647744">
              <w:rPr>
                <w:rFonts w:ascii="Arial" w:hAnsi="Arial" w:cs="Arial"/>
                <w:sz w:val="20"/>
                <w:szCs w:val="20"/>
              </w:rPr>
              <w:t xml:space="preserve">3napelem, </w:t>
            </w:r>
          </w:p>
        </w:tc>
        <w:tc>
          <w:tcPr>
            <w:tcW w:w="1647" w:type="dxa"/>
            <w:vMerge/>
            <w:shd w:val="clear" w:color="auto" w:fill="auto"/>
            <w:vAlign w:val="center"/>
          </w:tcPr>
          <w:p w14:paraId="3595F9D9" w14:textId="419202F3"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1" w:type="dxa"/>
            <w:vMerge w:val="restart"/>
            <w:shd w:val="clear" w:color="auto" w:fill="auto"/>
            <w:vAlign w:val="center"/>
          </w:tcPr>
          <w:p w14:paraId="559ECE6D" w14:textId="7AD80336"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662" w:type="dxa"/>
            <w:vMerge w:val="restart"/>
            <w:shd w:val="clear" w:color="auto" w:fill="auto"/>
            <w:vAlign w:val="center"/>
          </w:tcPr>
          <w:p w14:paraId="48620835" w14:textId="5D7511A9" w:rsidR="00742E89" w:rsidRPr="005A0981" w:rsidRDefault="00712993" w:rsidP="00742E8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272 000 000</w:t>
            </w:r>
          </w:p>
        </w:tc>
        <w:tc>
          <w:tcPr>
            <w:tcW w:w="1400" w:type="dxa"/>
            <w:vMerge w:val="restart"/>
            <w:shd w:val="clear" w:color="auto" w:fill="auto"/>
            <w:vAlign w:val="center"/>
          </w:tcPr>
          <w:p w14:paraId="73E1C692" w14:textId="6F7756A4" w:rsidR="00742E89" w:rsidRPr="005A0981" w:rsidRDefault="0048320A"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1005" w:type="dxa"/>
            <w:vMerge w:val="restart"/>
            <w:shd w:val="clear" w:color="auto" w:fill="auto"/>
            <w:vAlign w:val="center"/>
          </w:tcPr>
          <w:p w14:paraId="378BCFC4" w14:textId="17F087D1"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466" w:type="dxa"/>
            <w:shd w:val="clear" w:color="auto" w:fill="auto"/>
            <w:vAlign w:val="center"/>
          </w:tcPr>
          <w:p w14:paraId="09AE6E72" w14:textId="131D711A"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Az új vagy korszerűsített gyermekgondozási létesítmények éves felhasználói (fő)</w:t>
            </w:r>
          </w:p>
        </w:tc>
        <w:tc>
          <w:tcPr>
            <w:tcW w:w="1114" w:type="dxa"/>
            <w:shd w:val="clear" w:color="auto" w:fill="FFFFFF" w:themeFill="background1"/>
            <w:vAlign w:val="center"/>
          </w:tcPr>
          <w:p w14:paraId="03CFAF89" w14:textId="51A4A8D9" w:rsidR="00742E89" w:rsidRPr="005A0981" w:rsidRDefault="00FB5AFA"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525</w:t>
            </w:r>
          </w:p>
        </w:tc>
      </w:tr>
      <w:tr w:rsidR="00FF5C38" w:rsidRPr="005A0981" w14:paraId="25AB33FE" w14:textId="77777777" w:rsidTr="002E3A62">
        <w:trPr>
          <w:trHeight w:val="570"/>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0ACD7FAB" w14:textId="77777777" w:rsidR="00742E89" w:rsidRPr="005A0981" w:rsidRDefault="00742E89" w:rsidP="00742E89">
            <w:pPr>
              <w:jc w:val="center"/>
              <w:rPr>
                <w:rFonts w:ascii="Arial" w:hAnsi="Arial" w:cs="Arial"/>
                <w:b w:val="0"/>
                <w:bCs w:val="0"/>
                <w:sz w:val="20"/>
                <w:szCs w:val="20"/>
              </w:rPr>
            </w:pPr>
          </w:p>
        </w:tc>
        <w:tc>
          <w:tcPr>
            <w:tcW w:w="2952" w:type="dxa"/>
            <w:vMerge/>
            <w:shd w:val="clear" w:color="auto" w:fill="auto"/>
            <w:vAlign w:val="center"/>
          </w:tcPr>
          <w:p w14:paraId="08A771A8"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47" w:type="dxa"/>
            <w:vMerge/>
            <w:shd w:val="clear" w:color="auto" w:fill="auto"/>
            <w:vAlign w:val="center"/>
          </w:tcPr>
          <w:p w14:paraId="1ABFE5CB"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1" w:type="dxa"/>
            <w:vMerge/>
            <w:shd w:val="clear" w:color="auto" w:fill="auto"/>
            <w:vAlign w:val="center"/>
          </w:tcPr>
          <w:p w14:paraId="4EDF5338"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62" w:type="dxa"/>
            <w:vMerge/>
            <w:shd w:val="clear" w:color="auto" w:fill="auto"/>
            <w:vAlign w:val="center"/>
          </w:tcPr>
          <w:p w14:paraId="68886734" w14:textId="77777777" w:rsidR="00742E89" w:rsidRPr="005A0981" w:rsidRDefault="00742E89" w:rsidP="00742E8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00" w:type="dxa"/>
            <w:vMerge/>
            <w:shd w:val="clear" w:color="auto" w:fill="auto"/>
            <w:vAlign w:val="center"/>
          </w:tcPr>
          <w:p w14:paraId="53EC2A41"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vMerge/>
            <w:shd w:val="clear" w:color="auto" w:fill="auto"/>
            <w:vAlign w:val="center"/>
          </w:tcPr>
          <w:p w14:paraId="261DDCD3"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auto"/>
            <w:vAlign w:val="center"/>
          </w:tcPr>
          <w:p w14:paraId="62AD62FE" w14:textId="1DC88FB3"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Becsült üvegházhatású gázkibocsátások (CO</w:t>
            </w:r>
            <w:r w:rsidRPr="005A0981">
              <w:rPr>
                <w:rFonts w:ascii="Arial" w:hAnsi="Arial" w:cs="Arial"/>
                <w:sz w:val="20"/>
                <w:szCs w:val="20"/>
                <w:vertAlign w:val="subscript"/>
              </w:rPr>
              <w:t>2</w:t>
            </w:r>
            <w:r w:rsidRPr="005A0981">
              <w:rPr>
                <w:rFonts w:ascii="Arial" w:hAnsi="Arial" w:cs="Arial"/>
                <w:sz w:val="20"/>
                <w:szCs w:val="20"/>
              </w:rPr>
              <w:t>t/év)</w:t>
            </w:r>
          </w:p>
        </w:tc>
        <w:tc>
          <w:tcPr>
            <w:tcW w:w="1114" w:type="dxa"/>
            <w:shd w:val="clear" w:color="auto" w:fill="FFFFFF" w:themeFill="background1"/>
            <w:vAlign w:val="center"/>
          </w:tcPr>
          <w:p w14:paraId="30BB8A08" w14:textId="40785E37" w:rsidR="00742E89" w:rsidRPr="005A0981" w:rsidRDefault="00F10BF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n.a</w:t>
            </w:r>
            <w:r w:rsidR="007F56E6">
              <w:rPr>
                <w:rFonts w:ascii="Arial" w:hAnsi="Arial" w:cs="Arial"/>
                <w:sz w:val="20"/>
                <w:szCs w:val="20"/>
              </w:rPr>
              <w:t xml:space="preserve"> </w:t>
            </w:r>
          </w:p>
        </w:tc>
      </w:tr>
      <w:tr w:rsidR="00FF5C38" w:rsidRPr="005A0981" w14:paraId="30D8B844" w14:textId="77777777" w:rsidTr="002E3A62">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4598F64E" w14:textId="77777777" w:rsidR="00742E89" w:rsidRPr="005A0981" w:rsidRDefault="00742E89" w:rsidP="00742E89">
            <w:pPr>
              <w:jc w:val="both"/>
              <w:rPr>
                <w:rFonts w:ascii="Arial" w:hAnsi="Arial" w:cs="Arial"/>
                <w:b w:val="0"/>
                <w:bCs w:val="0"/>
                <w:color w:val="auto"/>
                <w:sz w:val="20"/>
                <w:szCs w:val="20"/>
              </w:rPr>
            </w:pPr>
          </w:p>
        </w:tc>
        <w:tc>
          <w:tcPr>
            <w:tcW w:w="2952" w:type="dxa"/>
            <w:vMerge w:val="restart"/>
            <w:shd w:val="clear" w:color="auto" w:fill="auto"/>
            <w:vAlign w:val="center"/>
          </w:tcPr>
          <w:p w14:paraId="182DDC7D" w14:textId="658EFFF5"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P3.ERFA+V</w:t>
            </w:r>
            <w:r w:rsidR="00246ACE">
              <w:rPr>
                <w:rFonts w:ascii="Arial" w:hAnsi="Arial" w:cs="Arial"/>
                <w:sz w:val="20"/>
                <w:szCs w:val="20"/>
              </w:rPr>
              <w:t>3</w:t>
            </w:r>
            <w:r w:rsidRPr="005A0981">
              <w:rPr>
                <w:rFonts w:ascii="Arial" w:hAnsi="Arial" w:cs="Arial"/>
                <w:sz w:val="20"/>
                <w:szCs w:val="20"/>
              </w:rPr>
              <w:t xml:space="preserve"> projekt: </w:t>
            </w:r>
            <w:r>
              <w:rPr>
                <w:rFonts w:ascii="Arial" w:hAnsi="Arial" w:cs="Arial"/>
                <w:sz w:val="20"/>
                <w:szCs w:val="20"/>
              </w:rPr>
              <w:t>B</w:t>
            </w:r>
            <w:r w:rsidRPr="005A0981">
              <w:rPr>
                <w:rFonts w:ascii="Arial" w:hAnsi="Arial" w:cs="Arial"/>
                <w:sz w:val="20"/>
                <w:szCs w:val="20"/>
              </w:rPr>
              <w:t>ölcsőd</w:t>
            </w:r>
            <w:r>
              <w:rPr>
                <w:rFonts w:ascii="Arial" w:hAnsi="Arial" w:cs="Arial"/>
                <w:sz w:val="20"/>
                <w:szCs w:val="20"/>
              </w:rPr>
              <w:t>ék infrastruktúra fejlesztése</w:t>
            </w:r>
            <w:r w:rsidRPr="005A0981">
              <w:rPr>
                <w:rFonts w:ascii="Arial" w:hAnsi="Arial" w:cs="Arial"/>
                <w:sz w:val="20"/>
                <w:szCs w:val="20"/>
              </w:rPr>
              <w:t xml:space="preserve"> </w:t>
            </w:r>
            <w:r>
              <w:rPr>
                <w:rFonts w:ascii="Arial" w:hAnsi="Arial" w:cs="Arial"/>
                <w:sz w:val="20"/>
                <w:szCs w:val="20"/>
              </w:rPr>
              <w:t>(</w:t>
            </w:r>
            <w:r w:rsidR="00647744">
              <w:rPr>
                <w:rFonts w:ascii="Arial" w:hAnsi="Arial" w:cs="Arial"/>
                <w:sz w:val="20"/>
                <w:szCs w:val="20"/>
              </w:rPr>
              <w:t xml:space="preserve">2 </w:t>
            </w:r>
            <w:r w:rsidRPr="005A0981">
              <w:rPr>
                <w:rFonts w:ascii="Arial" w:hAnsi="Arial" w:cs="Arial"/>
                <w:sz w:val="20"/>
                <w:szCs w:val="20"/>
              </w:rPr>
              <w:t>udvar felújítása</w:t>
            </w:r>
            <w:r>
              <w:rPr>
                <w:rFonts w:ascii="Arial" w:hAnsi="Arial" w:cs="Arial"/>
                <w:sz w:val="20"/>
                <w:szCs w:val="20"/>
              </w:rPr>
              <w:t>)</w:t>
            </w:r>
          </w:p>
        </w:tc>
        <w:tc>
          <w:tcPr>
            <w:tcW w:w="1647" w:type="dxa"/>
            <w:vMerge/>
            <w:shd w:val="clear" w:color="auto" w:fill="auto"/>
            <w:vAlign w:val="center"/>
          </w:tcPr>
          <w:p w14:paraId="32706C32" w14:textId="19880709"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1" w:type="dxa"/>
            <w:vMerge w:val="restart"/>
            <w:shd w:val="clear" w:color="auto" w:fill="auto"/>
            <w:vAlign w:val="center"/>
          </w:tcPr>
          <w:p w14:paraId="1DF38A44" w14:textId="4C0025C1"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662" w:type="dxa"/>
            <w:vMerge w:val="restart"/>
            <w:shd w:val="clear" w:color="auto" w:fill="auto"/>
            <w:vAlign w:val="center"/>
          </w:tcPr>
          <w:p w14:paraId="230C0CD9" w14:textId="03E09BA9" w:rsidR="00742E89" w:rsidRPr="005A0981" w:rsidRDefault="005E3B4E" w:rsidP="00742E8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73</w:t>
            </w:r>
            <w:r w:rsidR="00742E89">
              <w:rPr>
                <w:rFonts w:ascii="Arial" w:hAnsi="Arial" w:cs="Arial"/>
                <w:sz w:val="20"/>
                <w:szCs w:val="20"/>
              </w:rPr>
              <w:t>.000.000</w:t>
            </w:r>
          </w:p>
        </w:tc>
        <w:tc>
          <w:tcPr>
            <w:tcW w:w="1400" w:type="dxa"/>
            <w:vMerge w:val="restart"/>
            <w:shd w:val="clear" w:color="auto" w:fill="auto"/>
            <w:vAlign w:val="center"/>
          </w:tcPr>
          <w:p w14:paraId="2055B8E0" w14:textId="3A8FED13" w:rsidR="00742E89" w:rsidRPr="005A0981" w:rsidRDefault="0048320A"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1005" w:type="dxa"/>
            <w:vMerge w:val="restart"/>
            <w:shd w:val="clear" w:color="auto" w:fill="auto"/>
            <w:vAlign w:val="center"/>
          </w:tcPr>
          <w:p w14:paraId="13A22D43" w14:textId="01971580"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466" w:type="dxa"/>
            <w:shd w:val="clear" w:color="auto" w:fill="auto"/>
            <w:vAlign w:val="center"/>
          </w:tcPr>
          <w:p w14:paraId="4FAF2C8B" w14:textId="0255A939"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K</w:t>
            </w:r>
            <w:r w:rsidRPr="005A0981">
              <w:rPr>
                <w:rFonts w:ascii="Arial" w:hAnsi="Arial" w:cs="Arial"/>
                <w:sz w:val="20"/>
                <w:szCs w:val="20"/>
              </w:rPr>
              <w:t>orszerűsített gyermekgondozási létesítmények éves felhasználói</w:t>
            </w:r>
            <w:r>
              <w:rPr>
                <w:rFonts w:ascii="Arial" w:hAnsi="Arial" w:cs="Arial"/>
                <w:sz w:val="20"/>
                <w:szCs w:val="20"/>
              </w:rPr>
              <w:t xml:space="preserve"> (fő)</w:t>
            </w:r>
          </w:p>
        </w:tc>
        <w:tc>
          <w:tcPr>
            <w:tcW w:w="1114" w:type="dxa"/>
            <w:shd w:val="clear" w:color="auto" w:fill="FFFFFF" w:themeFill="background1"/>
            <w:vAlign w:val="center"/>
          </w:tcPr>
          <w:p w14:paraId="0E4CBC19" w14:textId="64D287AE" w:rsidR="00742E89" w:rsidRPr="005A0981" w:rsidRDefault="0084530B"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75</w:t>
            </w:r>
          </w:p>
        </w:tc>
      </w:tr>
      <w:tr w:rsidR="00FF5C38" w:rsidRPr="005A0981" w14:paraId="4310FE38" w14:textId="77777777" w:rsidTr="002E3A62">
        <w:trPr>
          <w:trHeight w:val="572"/>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0C2BB43D" w14:textId="77777777" w:rsidR="00742E89" w:rsidRPr="005A0981" w:rsidRDefault="00742E89" w:rsidP="00742E89">
            <w:pPr>
              <w:jc w:val="both"/>
              <w:rPr>
                <w:rFonts w:ascii="Arial" w:hAnsi="Arial" w:cs="Arial"/>
                <w:b w:val="0"/>
                <w:bCs w:val="0"/>
                <w:sz w:val="20"/>
                <w:szCs w:val="20"/>
              </w:rPr>
            </w:pPr>
          </w:p>
        </w:tc>
        <w:tc>
          <w:tcPr>
            <w:tcW w:w="2952" w:type="dxa"/>
            <w:vMerge/>
            <w:shd w:val="clear" w:color="auto" w:fill="auto"/>
            <w:vAlign w:val="center"/>
          </w:tcPr>
          <w:p w14:paraId="03AE4B60"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47" w:type="dxa"/>
            <w:vMerge/>
            <w:shd w:val="clear" w:color="auto" w:fill="auto"/>
            <w:vAlign w:val="center"/>
          </w:tcPr>
          <w:p w14:paraId="508E52BA"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1" w:type="dxa"/>
            <w:vMerge/>
            <w:shd w:val="clear" w:color="auto" w:fill="auto"/>
            <w:vAlign w:val="center"/>
          </w:tcPr>
          <w:p w14:paraId="7F0893E4"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62" w:type="dxa"/>
            <w:vMerge/>
            <w:shd w:val="clear" w:color="auto" w:fill="auto"/>
            <w:vAlign w:val="center"/>
          </w:tcPr>
          <w:p w14:paraId="071E885E" w14:textId="77777777" w:rsidR="00742E89" w:rsidRPr="005A0981" w:rsidRDefault="00742E89" w:rsidP="00742E8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00" w:type="dxa"/>
            <w:vMerge/>
            <w:shd w:val="clear" w:color="auto" w:fill="auto"/>
            <w:vAlign w:val="center"/>
          </w:tcPr>
          <w:p w14:paraId="39623F69"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vMerge/>
            <w:shd w:val="clear" w:color="auto" w:fill="auto"/>
            <w:vAlign w:val="center"/>
          </w:tcPr>
          <w:p w14:paraId="09278101"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auto"/>
            <w:vAlign w:val="center"/>
          </w:tcPr>
          <w:p w14:paraId="4B8CBF61" w14:textId="714820AA"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Becsült üvegházhatású gázkibocsátások (CO</w:t>
            </w:r>
            <w:r w:rsidRPr="005A0981">
              <w:rPr>
                <w:rFonts w:ascii="Arial" w:hAnsi="Arial" w:cs="Arial"/>
                <w:sz w:val="20"/>
                <w:szCs w:val="20"/>
                <w:vertAlign w:val="subscript"/>
              </w:rPr>
              <w:t>2</w:t>
            </w:r>
            <w:r w:rsidRPr="005A0981">
              <w:rPr>
                <w:rFonts w:ascii="Arial" w:hAnsi="Arial" w:cs="Arial"/>
                <w:sz w:val="20"/>
                <w:szCs w:val="20"/>
              </w:rPr>
              <w:t>t/év)</w:t>
            </w:r>
          </w:p>
        </w:tc>
        <w:tc>
          <w:tcPr>
            <w:tcW w:w="1114" w:type="dxa"/>
            <w:shd w:val="clear" w:color="auto" w:fill="FFFFFF" w:themeFill="background1"/>
            <w:vAlign w:val="center"/>
          </w:tcPr>
          <w:p w14:paraId="7196D908" w14:textId="3B36AB94" w:rsidR="00742E89" w:rsidRPr="005A0981" w:rsidRDefault="007F56E6"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a</w:t>
            </w:r>
          </w:p>
        </w:tc>
      </w:tr>
      <w:tr w:rsidR="00712993" w:rsidRPr="005A0981" w14:paraId="54BD8630" w14:textId="77777777" w:rsidTr="002E3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dxa"/>
            <w:vMerge w:val="restart"/>
            <w:shd w:val="clear" w:color="auto" w:fill="92D050"/>
            <w:vAlign w:val="center"/>
          </w:tcPr>
          <w:p w14:paraId="7277BC73" w14:textId="386DE8A6" w:rsidR="00742E89" w:rsidRPr="005A0981" w:rsidRDefault="00742E89" w:rsidP="00742E89">
            <w:pPr>
              <w:jc w:val="both"/>
              <w:rPr>
                <w:rFonts w:ascii="Arial" w:hAnsi="Arial" w:cs="Arial"/>
                <w:b w:val="0"/>
                <w:color w:val="auto"/>
                <w:sz w:val="20"/>
                <w:szCs w:val="20"/>
              </w:rPr>
            </w:pPr>
            <w:r w:rsidRPr="005A0981">
              <w:rPr>
                <w:rFonts w:ascii="Arial" w:hAnsi="Arial" w:cs="Arial"/>
                <w:b w:val="0"/>
                <w:color w:val="auto"/>
                <w:sz w:val="20"/>
                <w:szCs w:val="20"/>
              </w:rPr>
              <w:t>kereten túli, tartalék projektek</w:t>
            </w:r>
          </w:p>
        </w:tc>
        <w:tc>
          <w:tcPr>
            <w:tcW w:w="2952" w:type="dxa"/>
            <w:shd w:val="clear" w:color="auto" w:fill="E2EFD9" w:themeFill="accent6" w:themeFillTint="33"/>
            <w:vAlign w:val="center"/>
          </w:tcPr>
          <w:p w14:paraId="768575D8" w14:textId="236D011D"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 xml:space="preserve">1. projekt: </w:t>
            </w:r>
          </w:p>
        </w:tc>
        <w:tc>
          <w:tcPr>
            <w:tcW w:w="1647" w:type="dxa"/>
            <w:shd w:val="clear" w:color="auto" w:fill="E2EFD9" w:themeFill="accent6" w:themeFillTint="33"/>
            <w:vAlign w:val="center"/>
          </w:tcPr>
          <w:p w14:paraId="7906D939"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1" w:type="dxa"/>
            <w:shd w:val="clear" w:color="auto" w:fill="E2EFD9" w:themeFill="accent6" w:themeFillTint="33"/>
            <w:vAlign w:val="center"/>
          </w:tcPr>
          <w:p w14:paraId="16C8665B"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662" w:type="dxa"/>
            <w:shd w:val="clear" w:color="auto" w:fill="E2EFD9" w:themeFill="accent6" w:themeFillTint="33"/>
            <w:vAlign w:val="center"/>
          </w:tcPr>
          <w:p w14:paraId="210B7446" w14:textId="77777777" w:rsidR="00742E89" w:rsidRPr="005A0981" w:rsidRDefault="00742E89" w:rsidP="00742E8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00" w:type="dxa"/>
            <w:shd w:val="clear" w:color="auto" w:fill="E2EFD9" w:themeFill="accent6" w:themeFillTint="33"/>
            <w:vAlign w:val="center"/>
          </w:tcPr>
          <w:p w14:paraId="4F785248"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05" w:type="dxa"/>
            <w:shd w:val="clear" w:color="auto" w:fill="E2EFD9" w:themeFill="accent6" w:themeFillTint="33"/>
            <w:vAlign w:val="center"/>
          </w:tcPr>
          <w:p w14:paraId="55F97E7A"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66" w:type="dxa"/>
            <w:shd w:val="clear" w:color="auto" w:fill="E2EFD9" w:themeFill="accent6" w:themeFillTint="33"/>
            <w:vAlign w:val="center"/>
          </w:tcPr>
          <w:p w14:paraId="5F7604DB"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14" w:type="dxa"/>
            <w:shd w:val="clear" w:color="auto" w:fill="E2EFD9" w:themeFill="accent6" w:themeFillTint="33"/>
            <w:vAlign w:val="center"/>
          </w:tcPr>
          <w:p w14:paraId="4DA52D09"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712993" w:rsidRPr="005A0981" w14:paraId="7EBE0A9B" w14:textId="77777777" w:rsidTr="002E3A62">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61943BCF" w14:textId="77777777" w:rsidR="00246ACE" w:rsidRPr="005A0981" w:rsidRDefault="00246ACE" w:rsidP="00742E89">
            <w:pPr>
              <w:jc w:val="both"/>
              <w:rPr>
                <w:rFonts w:ascii="Arial" w:hAnsi="Arial" w:cs="Arial"/>
                <w:sz w:val="20"/>
                <w:szCs w:val="20"/>
              </w:rPr>
            </w:pPr>
          </w:p>
        </w:tc>
        <w:tc>
          <w:tcPr>
            <w:tcW w:w="2952" w:type="dxa"/>
            <w:shd w:val="clear" w:color="auto" w:fill="E2EFD9" w:themeFill="accent6" w:themeFillTint="33"/>
            <w:vAlign w:val="center"/>
          </w:tcPr>
          <w:p w14:paraId="0EC76C2A" w14:textId="77777777" w:rsidR="00246ACE" w:rsidRPr="005A0981" w:rsidRDefault="00246AC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47" w:type="dxa"/>
            <w:shd w:val="clear" w:color="auto" w:fill="E2EFD9" w:themeFill="accent6" w:themeFillTint="33"/>
            <w:vAlign w:val="center"/>
          </w:tcPr>
          <w:p w14:paraId="138D3352" w14:textId="77777777" w:rsidR="00246ACE" w:rsidRPr="005A0981" w:rsidRDefault="00246AC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1" w:type="dxa"/>
            <w:shd w:val="clear" w:color="auto" w:fill="E2EFD9" w:themeFill="accent6" w:themeFillTint="33"/>
            <w:vAlign w:val="center"/>
          </w:tcPr>
          <w:p w14:paraId="2AF67CC6" w14:textId="77777777" w:rsidR="00246ACE" w:rsidRPr="005A0981" w:rsidRDefault="00246AC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62" w:type="dxa"/>
            <w:shd w:val="clear" w:color="auto" w:fill="E2EFD9" w:themeFill="accent6" w:themeFillTint="33"/>
            <w:vAlign w:val="center"/>
          </w:tcPr>
          <w:p w14:paraId="4D1D834F" w14:textId="77777777" w:rsidR="00246ACE" w:rsidRPr="005A0981" w:rsidRDefault="00246ACE" w:rsidP="00742E8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00" w:type="dxa"/>
            <w:shd w:val="clear" w:color="auto" w:fill="E2EFD9" w:themeFill="accent6" w:themeFillTint="33"/>
            <w:vAlign w:val="center"/>
          </w:tcPr>
          <w:p w14:paraId="00433D34" w14:textId="77777777" w:rsidR="00246ACE" w:rsidRPr="005A0981" w:rsidRDefault="00246AC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shd w:val="clear" w:color="auto" w:fill="E2EFD9" w:themeFill="accent6" w:themeFillTint="33"/>
            <w:vAlign w:val="center"/>
          </w:tcPr>
          <w:p w14:paraId="2E8F9CA7" w14:textId="77777777" w:rsidR="00246ACE" w:rsidRPr="005A0981" w:rsidRDefault="00246AC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E2EFD9" w:themeFill="accent6" w:themeFillTint="33"/>
            <w:vAlign w:val="center"/>
          </w:tcPr>
          <w:p w14:paraId="56798550" w14:textId="77777777" w:rsidR="00246ACE" w:rsidRPr="005A0981" w:rsidRDefault="00246AC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14" w:type="dxa"/>
            <w:shd w:val="clear" w:color="auto" w:fill="E2EFD9" w:themeFill="accent6" w:themeFillTint="33"/>
            <w:vAlign w:val="center"/>
          </w:tcPr>
          <w:p w14:paraId="0EFC43B4" w14:textId="77777777" w:rsidR="00246ACE" w:rsidRPr="005A0981" w:rsidRDefault="00246ACE"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712993" w:rsidRPr="005A0981" w14:paraId="34E8B5C4" w14:textId="77777777" w:rsidTr="002E3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dxa"/>
            <w:vMerge/>
            <w:shd w:val="clear" w:color="auto" w:fill="92D050"/>
            <w:vAlign w:val="center"/>
          </w:tcPr>
          <w:p w14:paraId="4360115B" w14:textId="77777777" w:rsidR="00742E89" w:rsidRPr="005A0981" w:rsidRDefault="00742E89" w:rsidP="00742E89">
            <w:pPr>
              <w:jc w:val="both"/>
              <w:rPr>
                <w:rFonts w:ascii="Arial" w:hAnsi="Arial" w:cs="Arial"/>
                <w:color w:val="auto"/>
                <w:sz w:val="20"/>
                <w:szCs w:val="20"/>
              </w:rPr>
            </w:pPr>
          </w:p>
        </w:tc>
        <w:tc>
          <w:tcPr>
            <w:tcW w:w="2952" w:type="dxa"/>
            <w:shd w:val="clear" w:color="auto" w:fill="E2EFD9" w:themeFill="accent6" w:themeFillTint="33"/>
            <w:vAlign w:val="center"/>
          </w:tcPr>
          <w:p w14:paraId="5786ADF1" w14:textId="27D073E1"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2. projekt:</w:t>
            </w:r>
          </w:p>
        </w:tc>
        <w:tc>
          <w:tcPr>
            <w:tcW w:w="1647" w:type="dxa"/>
            <w:shd w:val="clear" w:color="auto" w:fill="E2EFD9" w:themeFill="accent6" w:themeFillTint="33"/>
            <w:vAlign w:val="center"/>
          </w:tcPr>
          <w:p w14:paraId="64CBE73E"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1" w:type="dxa"/>
            <w:shd w:val="clear" w:color="auto" w:fill="E2EFD9" w:themeFill="accent6" w:themeFillTint="33"/>
            <w:vAlign w:val="center"/>
          </w:tcPr>
          <w:p w14:paraId="7D73168D"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662" w:type="dxa"/>
            <w:shd w:val="clear" w:color="auto" w:fill="E2EFD9" w:themeFill="accent6" w:themeFillTint="33"/>
            <w:vAlign w:val="center"/>
          </w:tcPr>
          <w:p w14:paraId="4335280B" w14:textId="77777777" w:rsidR="00742E89" w:rsidRPr="005A0981" w:rsidRDefault="00742E89" w:rsidP="00742E8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00" w:type="dxa"/>
            <w:shd w:val="clear" w:color="auto" w:fill="E2EFD9" w:themeFill="accent6" w:themeFillTint="33"/>
            <w:vAlign w:val="center"/>
          </w:tcPr>
          <w:p w14:paraId="694DFB8B"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05" w:type="dxa"/>
            <w:shd w:val="clear" w:color="auto" w:fill="E2EFD9" w:themeFill="accent6" w:themeFillTint="33"/>
            <w:vAlign w:val="center"/>
          </w:tcPr>
          <w:p w14:paraId="6FB8039F"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66" w:type="dxa"/>
            <w:shd w:val="clear" w:color="auto" w:fill="E2EFD9" w:themeFill="accent6" w:themeFillTint="33"/>
            <w:vAlign w:val="center"/>
          </w:tcPr>
          <w:p w14:paraId="016FDBD5"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14" w:type="dxa"/>
            <w:shd w:val="clear" w:color="auto" w:fill="E2EFD9" w:themeFill="accent6" w:themeFillTint="33"/>
            <w:vAlign w:val="center"/>
          </w:tcPr>
          <w:p w14:paraId="3B51319A"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9B3617" w:rsidRPr="005A0981" w14:paraId="1FF292D3" w14:textId="77777777" w:rsidTr="002E3A62">
        <w:tc>
          <w:tcPr>
            <w:cnfStyle w:val="001000000000" w:firstRow="0" w:lastRow="0" w:firstColumn="1" w:lastColumn="0" w:oddVBand="0" w:evenVBand="0" w:oddHBand="0" w:evenHBand="0" w:firstRowFirstColumn="0" w:firstRowLastColumn="0" w:lastRowFirstColumn="0" w:lastRowLastColumn="0"/>
            <w:tcW w:w="986" w:type="dxa"/>
            <w:shd w:val="clear" w:color="auto" w:fill="92D050"/>
            <w:vAlign w:val="center"/>
          </w:tcPr>
          <w:p w14:paraId="5720BD95" w14:textId="77777777" w:rsidR="00742E89" w:rsidRPr="005A0981" w:rsidRDefault="00742E89" w:rsidP="00742E89">
            <w:pPr>
              <w:jc w:val="both"/>
              <w:rPr>
                <w:rFonts w:ascii="Arial" w:hAnsi="Arial" w:cs="Arial"/>
                <w:b w:val="0"/>
                <w:color w:val="auto"/>
                <w:sz w:val="20"/>
                <w:szCs w:val="20"/>
              </w:rPr>
            </w:pPr>
          </w:p>
        </w:tc>
        <w:tc>
          <w:tcPr>
            <w:tcW w:w="5820" w:type="dxa"/>
            <w:gridSpan w:val="3"/>
            <w:vAlign w:val="center"/>
          </w:tcPr>
          <w:p w14:paraId="1E15DCF7" w14:textId="5F207EF5"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Prioritás forráskerete (</w:t>
            </w:r>
            <w:r w:rsidRPr="005A0981">
              <w:rPr>
                <w:rFonts w:ascii="Arial" w:hAnsi="Arial" w:cs="Arial"/>
                <w:i/>
                <w:iCs/>
                <w:sz w:val="20"/>
                <w:szCs w:val="20"/>
              </w:rPr>
              <w:t>nem módosítható)</w:t>
            </w:r>
          </w:p>
        </w:tc>
        <w:tc>
          <w:tcPr>
            <w:tcW w:w="1662" w:type="dxa"/>
            <w:vAlign w:val="center"/>
          </w:tcPr>
          <w:p w14:paraId="47CAAF6B" w14:textId="16E3661D" w:rsidR="00742E89" w:rsidRPr="005A0981" w:rsidRDefault="00742E89" w:rsidP="00742E8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495.000.000</w:t>
            </w:r>
          </w:p>
        </w:tc>
        <w:tc>
          <w:tcPr>
            <w:tcW w:w="1400" w:type="dxa"/>
            <w:shd w:val="clear" w:color="auto" w:fill="A6A6A6" w:themeFill="background1" w:themeFillShade="A6"/>
            <w:vAlign w:val="center"/>
          </w:tcPr>
          <w:p w14:paraId="45B884D8"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shd w:val="clear" w:color="auto" w:fill="A6A6A6" w:themeFill="background1" w:themeFillShade="A6"/>
            <w:vAlign w:val="center"/>
          </w:tcPr>
          <w:p w14:paraId="52CD3EAA"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A6A6A6" w:themeFill="background1" w:themeFillShade="A6"/>
            <w:vAlign w:val="center"/>
          </w:tcPr>
          <w:p w14:paraId="26E9E4B0"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14" w:type="dxa"/>
            <w:shd w:val="clear" w:color="auto" w:fill="A6A6A6" w:themeFill="background1" w:themeFillShade="A6"/>
            <w:vAlign w:val="center"/>
          </w:tcPr>
          <w:p w14:paraId="75F7011C"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9B3617" w:rsidRPr="005A0981" w14:paraId="52B0E76C" w14:textId="77777777" w:rsidTr="002E3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dxa"/>
            <w:shd w:val="clear" w:color="auto" w:fill="92D050"/>
            <w:vAlign w:val="center"/>
          </w:tcPr>
          <w:p w14:paraId="37F761AC" w14:textId="77777777" w:rsidR="00742E89" w:rsidRPr="005A0981" w:rsidRDefault="00742E89" w:rsidP="00742E89">
            <w:pPr>
              <w:jc w:val="both"/>
              <w:rPr>
                <w:rFonts w:ascii="Arial" w:hAnsi="Arial" w:cs="Arial"/>
                <w:b w:val="0"/>
                <w:color w:val="auto"/>
                <w:sz w:val="20"/>
                <w:szCs w:val="20"/>
              </w:rPr>
            </w:pPr>
          </w:p>
        </w:tc>
        <w:tc>
          <w:tcPr>
            <w:tcW w:w="5820" w:type="dxa"/>
            <w:gridSpan w:val="3"/>
            <w:shd w:val="clear" w:color="auto" w:fill="auto"/>
            <w:vAlign w:val="center"/>
          </w:tcPr>
          <w:p w14:paraId="286AE617" w14:textId="3121F549"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Elsődleges projektek teljes forrásigénye</w:t>
            </w:r>
          </w:p>
        </w:tc>
        <w:tc>
          <w:tcPr>
            <w:tcW w:w="1662" w:type="dxa"/>
            <w:shd w:val="clear" w:color="auto" w:fill="auto"/>
            <w:vAlign w:val="center"/>
          </w:tcPr>
          <w:p w14:paraId="2809DBB2" w14:textId="570DBA82" w:rsidR="00742E89" w:rsidRPr="005A0981" w:rsidRDefault="00712993" w:rsidP="00742E8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495</w:t>
            </w:r>
            <w:r w:rsidR="00742E89" w:rsidRPr="005A0981">
              <w:rPr>
                <w:rFonts w:ascii="Arial" w:hAnsi="Arial" w:cs="Arial"/>
                <w:sz w:val="20"/>
                <w:szCs w:val="20"/>
              </w:rPr>
              <w:t>.000.000</w:t>
            </w:r>
          </w:p>
        </w:tc>
        <w:tc>
          <w:tcPr>
            <w:tcW w:w="1400" w:type="dxa"/>
            <w:shd w:val="clear" w:color="auto" w:fill="A6A6A6" w:themeFill="background1" w:themeFillShade="A6"/>
            <w:vAlign w:val="center"/>
          </w:tcPr>
          <w:p w14:paraId="1D3DFF40"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05" w:type="dxa"/>
            <w:shd w:val="clear" w:color="auto" w:fill="A6A6A6" w:themeFill="background1" w:themeFillShade="A6"/>
            <w:vAlign w:val="center"/>
          </w:tcPr>
          <w:p w14:paraId="6E760DF1"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66" w:type="dxa"/>
            <w:shd w:val="clear" w:color="auto" w:fill="A6A6A6" w:themeFill="background1" w:themeFillShade="A6"/>
            <w:vAlign w:val="center"/>
          </w:tcPr>
          <w:p w14:paraId="4201D2A2"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14" w:type="dxa"/>
            <w:shd w:val="clear" w:color="auto" w:fill="A6A6A6" w:themeFill="background1" w:themeFillShade="A6"/>
            <w:vAlign w:val="center"/>
          </w:tcPr>
          <w:p w14:paraId="5AFA62E6" w14:textId="77777777" w:rsidR="00742E89" w:rsidRPr="005A0981" w:rsidRDefault="00742E89"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9B3617" w:rsidRPr="005A0981" w14:paraId="055C7FFC" w14:textId="77777777" w:rsidTr="002E3A62">
        <w:tc>
          <w:tcPr>
            <w:cnfStyle w:val="001000000000" w:firstRow="0" w:lastRow="0" w:firstColumn="1" w:lastColumn="0" w:oddVBand="0" w:evenVBand="0" w:oddHBand="0" w:evenHBand="0" w:firstRowFirstColumn="0" w:firstRowLastColumn="0" w:lastRowFirstColumn="0" w:lastRowLastColumn="0"/>
            <w:tcW w:w="986" w:type="dxa"/>
            <w:shd w:val="clear" w:color="auto" w:fill="92D050"/>
            <w:vAlign w:val="center"/>
          </w:tcPr>
          <w:p w14:paraId="325E5DC1" w14:textId="77777777" w:rsidR="00742E89" w:rsidRPr="005A0981" w:rsidRDefault="00742E89" w:rsidP="00742E89">
            <w:pPr>
              <w:jc w:val="both"/>
              <w:rPr>
                <w:rFonts w:ascii="Arial" w:hAnsi="Arial" w:cs="Arial"/>
                <w:b w:val="0"/>
                <w:color w:val="auto"/>
                <w:sz w:val="20"/>
                <w:szCs w:val="20"/>
              </w:rPr>
            </w:pPr>
          </w:p>
        </w:tc>
        <w:tc>
          <w:tcPr>
            <w:tcW w:w="5820" w:type="dxa"/>
            <w:gridSpan w:val="3"/>
            <w:shd w:val="clear" w:color="auto" w:fill="E2EFD9" w:themeFill="accent6" w:themeFillTint="33"/>
            <w:vAlign w:val="center"/>
          </w:tcPr>
          <w:p w14:paraId="693F70D4" w14:textId="28039A42"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Tartalék projektek összes forrásigénye</w:t>
            </w:r>
          </w:p>
        </w:tc>
        <w:tc>
          <w:tcPr>
            <w:tcW w:w="1662" w:type="dxa"/>
            <w:shd w:val="clear" w:color="auto" w:fill="E2EFD9" w:themeFill="accent6" w:themeFillTint="33"/>
            <w:vAlign w:val="center"/>
          </w:tcPr>
          <w:p w14:paraId="41D86C4D" w14:textId="77777777" w:rsidR="00742E89" w:rsidRPr="005A0981" w:rsidRDefault="00742E89" w:rsidP="00742E8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00" w:type="dxa"/>
            <w:shd w:val="clear" w:color="auto" w:fill="A6A6A6" w:themeFill="background1" w:themeFillShade="A6"/>
            <w:vAlign w:val="center"/>
          </w:tcPr>
          <w:p w14:paraId="26BFA668"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shd w:val="clear" w:color="auto" w:fill="A6A6A6" w:themeFill="background1" w:themeFillShade="A6"/>
            <w:vAlign w:val="center"/>
          </w:tcPr>
          <w:p w14:paraId="215FB4DB"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A6A6A6" w:themeFill="background1" w:themeFillShade="A6"/>
            <w:vAlign w:val="center"/>
          </w:tcPr>
          <w:p w14:paraId="6FA9FD90"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14" w:type="dxa"/>
            <w:shd w:val="clear" w:color="auto" w:fill="A6A6A6" w:themeFill="background1" w:themeFillShade="A6"/>
            <w:vAlign w:val="center"/>
          </w:tcPr>
          <w:p w14:paraId="67716C81" w14:textId="77777777" w:rsidR="00742E89" w:rsidRPr="005A0981" w:rsidRDefault="00742E89"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27A2BC3B" w14:textId="77777777" w:rsidR="00012608" w:rsidRPr="005A0981" w:rsidRDefault="00012608" w:rsidP="00012608">
      <w:pPr>
        <w:rPr>
          <w:rFonts w:ascii="Arial" w:hAnsi="Arial" w:cs="Arial"/>
        </w:rPr>
      </w:pPr>
    </w:p>
    <w:p w14:paraId="291BFE79" w14:textId="77777777" w:rsidR="00012608" w:rsidRPr="005A0981" w:rsidRDefault="00012608" w:rsidP="00012608">
      <w:pPr>
        <w:rPr>
          <w:rFonts w:ascii="Arial" w:hAnsi="Arial" w:cs="Arial"/>
        </w:rPr>
        <w:sectPr w:rsidR="00012608" w:rsidRPr="005A0981" w:rsidSect="009B109C">
          <w:pgSz w:w="16838" w:h="11906" w:orient="landscape"/>
          <w:pgMar w:top="1418" w:right="1418" w:bottom="1418" w:left="1418" w:header="709" w:footer="709" w:gutter="0"/>
          <w:cols w:space="708"/>
          <w:docGrid w:linePitch="360"/>
        </w:sectPr>
      </w:pPr>
    </w:p>
    <w:p w14:paraId="0D219507" w14:textId="119FC238" w:rsidR="00012608" w:rsidRPr="005A0981" w:rsidRDefault="00012608" w:rsidP="00D15592">
      <w:pPr>
        <w:pStyle w:val="Cmsor1"/>
        <w:numPr>
          <w:ilvl w:val="0"/>
          <w:numId w:val="38"/>
        </w:numPr>
        <w:rPr>
          <w:rFonts w:ascii="Arial" w:hAnsi="Arial" w:cs="Arial"/>
        </w:rPr>
      </w:pPr>
      <w:bookmarkStart w:id="39" w:name="_Toc99372330"/>
      <w:r w:rsidRPr="005A0981">
        <w:rPr>
          <w:rFonts w:ascii="Arial" w:hAnsi="Arial" w:cs="Arial"/>
        </w:rPr>
        <w:t>Ütemezés</w:t>
      </w:r>
      <w:bookmarkEnd w:id="39"/>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5"/>
        <w:gridCol w:w="1835"/>
      </w:tblGrid>
      <w:tr w:rsidR="00D15592" w14:paraId="76F7F276" w14:textId="77777777" w:rsidTr="000E1149">
        <w:tc>
          <w:tcPr>
            <w:tcW w:w="7225" w:type="dxa"/>
          </w:tcPr>
          <w:p w14:paraId="1C2A0286" w14:textId="36DD83D3" w:rsidR="00D15592" w:rsidRDefault="00D15592" w:rsidP="00170DA6">
            <w:pPr>
              <w:tabs>
                <w:tab w:val="left" w:pos="2000"/>
              </w:tabs>
              <w:spacing w:before="160"/>
              <w:jc w:val="both"/>
              <w:rPr>
                <w:rFonts w:ascii="Arial" w:hAnsi="Arial" w:cs="Arial"/>
              </w:rPr>
            </w:pPr>
            <w:r>
              <w:rPr>
                <w:rFonts w:ascii="Arial" w:hAnsi="Arial" w:cs="Arial"/>
              </w:rPr>
              <w:t>A TOP Plusz keretében megvalósítani szándékozott projektek előkészítettségének mértéke különböző. Van, amely előkészítési munkálatai 2022. III. negyedévében lezárulhatnak.</w:t>
            </w:r>
          </w:p>
        </w:tc>
        <w:tc>
          <w:tcPr>
            <w:tcW w:w="1835" w:type="dxa"/>
          </w:tcPr>
          <w:p w14:paraId="12AFA274" w14:textId="71AF88A1" w:rsidR="00D15592" w:rsidRDefault="000E1149" w:rsidP="00170DA6">
            <w:pPr>
              <w:tabs>
                <w:tab w:val="left" w:pos="2000"/>
              </w:tabs>
              <w:spacing w:before="160"/>
              <w:jc w:val="both"/>
              <w:rPr>
                <w:rFonts w:ascii="Arial" w:hAnsi="Arial" w:cs="Arial"/>
              </w:rPr>
            </w:pPr>
            <w:r>
              <w:rPr>
                <w:rFonts w:ascii="Arial" w:hAnsi="Arial" w:cs="Arial"/>
              </w:rPr>
              <w:fldChar w:fldCharType="begin"/>
            </w:r>
            <w:r>
              <w:rPr>
                <w:rFonts w:ascii="Arial" w:hAnsi="Arial" w:cs="Arial"/>
              </w:rPr>
              <w:instrText xml:space="preserve"> LINK Excel.Sheet.12 "C:\\Users\\User\\Documents\\FVS\\Csongrad\\Egyeztetesi valtozathoz\\Csongrád GANTT.xlsx" "" \a \p \f 0 </w:instrText>
            </w:r>
            <w:r>
              <w:rPr>
                <w:rFonts w:ascii="Arial" w:hAnsi="Arial" w:cs="Arial"/>
              </w:rPr>
              <w:fldChar w:fldCharType="separate"/>
            </w:r>
            <w:r w:rsidR="00C20223">
              <w:rPr>
                <w:rFonts w:ascii="Arial" w:hAnsi="Arial" w:cs="Arial"/>
              </w:rPr>
              <w:object w:dxaOrig="1360" w:dyaOrig="880" w14:anchorId="76198983">
                <v:shape id="_x0000_i1026" type="#_x0000_t75" style="width:77.25pt;height:50.25pt" o:ole="">
                  <v:imagedata r:id="rId17" o:title=""/>
                </v:shape>
              </w:object>
            </w:r>
            <w:r>
              <w:rPr>
                <w:rFonts w:ascii="Arial" w:hAnsi="Arial" w:cs="Arial"/>
              </w:rPr>
              <w:fldChar w:fldCharType="end"/>
            </w:r>
          </w:p>
        </w:tc>
      </w:tr>
    </w:tbl>
    <w:p w14:paraId="1C6378E3" w14:textId="4102B192" w:rsidR="004D3BB8" w:rsidRDefault="004D3BB8" w:rsidP="00D15592">
      <w:pPr>
        <w:pStyle w:val="Cmsor1"/>
        <w:numPr>
          <w:ilvl w:val="0"/>
          <w:numId w:val="38"/>
        </w:numPr>
        <w:rPr>
          <w:rFonts w:ascii="Arial" w:hAnsi="Arial" w:cs="Arial"/>
        </w:rPr>
      </w:pPr>
      <w:bookmarkStart w:id="40" w:name="_Toc99372331"/>
      <w:r w:rsidRPr="005A0981">
        <w:rPr>
          <w:rFonts w:ascii="Arial" w:hAnsi="Arial" w:cs="Arial"/>
        </w:rPr>
        <w:t>Indikátor</w:t>
      </w:r>
      <w:r w:rsidR="00A851F3" w:rsidRPr="005A0981">
        <w:rPr>
          <w:rFonts w:ascii="Arial" w:hAnsi="Arial" w:cs="Arial"/>
        </w:rPr>
        <w:t xml:space="preserve"> </w:t>
      </w:r>
      <w:r w:rsidRPr="005A0981">
        <w:rPr>
          <w:rFonts w:ascii="Arial" w:hAnsi="Arial" w:cs="Arial"/>
        </w:rPr>
        <w:t>vállalások</w:t>
      </w:r>
      <w:bookmarkEnd w:id="40"/>
    </w:p>
    <w:p w14:paraId="1F62F380" w14:textId="77777777" w:rsidR="000E1149" w:rsidRPr="000E1149" w:rsidRDefault="000E1149" w:rsidP="000E1149"/>
    <w:p w14:paraId="2E4F07D7" w14:textId="5157D5C3" w:rsidR="004D3BB8" w:rsidRDefault="00877D3A" w:rsidP="003678A7">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41" w:name="_Toc99372887"/>
      <w:r w:rsidR="00C20223">
        <w:rPr>
          <w:rFonts w:ascii="Arial Narrow" w:hAnsi="Arial Narrow" w:cs="Arial"/>
          <w:i w:val="0"/>
          <w:iCs w:val="0"/>
          <w:noProof/>
          <w:sz w:val="22"/>
          <w:szCs w:val="22"/>
        </w:rPr>
        <w:t>8</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sidR="000E1149" w:rsidRPr="00161A6F">
        <w:rPr>
          <w:rFonts w:ascii="Arial Narrow" w:hAnsi="Arial Narrow" w:cs="Arial"/>
          <w:i w:val="0"/>
          <w:iCs w:val="0"/>
          <w:noProof/>
          <w:sz w:val="22"/>
          <w:szCs w:val="22"/>
        </w:rPr>
        <w:t>: Összesített indikátorok –Csongrád</w:t>
      </w:r>
      <w:bookmarkEnd w:id="41"/>
    </w:p>
    <w:tbl>
      <w:tblPr>
        <w:tblStyle w:val="Tblzatrcsos5stt1jellszn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1418"/>
        <w:gridCol w:w="1276"/>
        <w:gridCol w:w="1268"/>
      </w:tblGrid>
      <w:tr w:rsidR="00FF5C38" w:rsidRPr="005A0981" w14:paraId="1ABD2003" w14:textId="77777777" w:rsidTr="00D733F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98" w:type="dxa"/>
            <w:tcBorders>
              <w:top w:val="none" w:sz="0" w:space="0" w:color="auto"/>
              <w:left w:val="none" w:sz="0" w:space="0" w:color="auto"/>
              <w:right w:val="none" w:sz="0" w:space="0" w:color="auto"/>
            </w:tcBorders>
            <w:shd w:val="clear" w:color="auto" w:fill="92D050"/>
            <w:vAlign w:val="center"/>
          </w:tcPr>
          <w:p w14:paraId="2A9F64CA"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 mutató neve</w:t>
            </w:r>
          </w:p>
        </w:tc>
        <w:tc>
          <w:tcPr>
            <w:tcW w:w="1418" w:type="dxa"/>
            <w:tcBorders>
              <w:top w:val="none" w:sz="0" w:space="0" w:color="auto"/>
              <w:left w:val="none" w:sz="0" w:space="0" w:color="auto"/>
              <w:right w:val="none" w:sz="0" w:space="0" w:color="auto"/>
            </w:tcBorders>
            <w:shd w:val="clear" w:color="auto" w:fill="92D050"/>
            <w:vAlign w:val="center"/>
          </w:tcPr>
          <w:p w14:paraId="3FEA601E" w14:textId="77777777" w:rsidR="00FF5C38" w:rsidRPr="005A0981" w:rsidRDefault="00FF5C38" w:rsidP="00D733F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Mértékegysége</w:t>
            </w:r>
          </w:p>
        </w:tc>
        <w:tc>
          <w:tcPr>
            <w:tcW w:w="1276" w:type="dxa"/>
            <w:tcBorders>
              <w:top w:val="none" w:sz="0" w:space="0" w:color="auto"/>
              <w:left w:val="none" w:sz="0" w:space="0" w:color="auto"/>
              <w:right w:val="none" w:sz="0" w:space="0" w:color="auto"/>
            </w:tcBorders>
            <w:shd w:val="clear" w:color="auto" w:fill="92D050"/>
            <w:vAlign w:val="center"/>
          </w:tcPr>
          <w:p w14:paraId="1D76245C" w14:textId="77777777" w:rsidR="00FF5C38" w:rsidRPr="005A0981" w:rsidRDefault="00FF5C38" w:rsidP="00D733F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Összesített értéke</w:t>
            </w:r>
          </w:p>
        </w:tc>
        <w:tc>
          <w:tcPr>
            <w:tcW w:w="1268" w:type="dxa"/>
            <w:tcBorders>
              <w:top w:val="none" w:sz="0" w:space="0" w:color="auto"/>
              <w:left w:val="none" w:sz="0" w:space="0" w:color="auto"/>
              <w:right w:val="none" w:sz="0" w:space="0" w:color="auto"/>
            </w:tcBorders>
            <w:shd w:val="clear" w:color="auto" w:fill="92D050"/>
            <w:vAlign w:val="center"/>
          </w:tcPr>
          <w:p w14:paraId="585D9F82" w14:textId="77777777" w:rsidR="00FF5C38" w:rsidRPr="005A0981" w:rsidRDefault="00FF5C38" w:rsidP="00D733F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Megjegyzés</w:t>
            </w:r>
          </w:p>
        </w:tc>
      </w:tr>
      <w:tr w:rsidR="00FF5C38" w:rsidRPr="005A0981" w14:paraId="22FD6CD4" w14:textId="77777777" w:rsidTr="00D733FA">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5098" w:type="dxa"/>
            <w:tcBorders>
              <w:left w:val="none" w:sz="0" w:space="0" w:color="auto"/>
            </w:tcBorders>
            <w:shd w:val="clear" w:color="auto" w:fill="92D050"/>
            <w:vAlign w:val="center"/>
          </w:tcPr>
          <w:p w14:paraId="6481C823"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Támogatott vállalkozások (ebből: mikro-, kis-, közép-, nagyvállalkozás)</w:t>
            </w:r>
          </w:p>
        </w:tc>
        <w:tc>
          <w:tcPr>
            <w:tcW w:w="1418" w:type="dxa"/>
            <w:shd w:val="clear" w:color="auto" w:fill="auto"/>
            <w:vAlign w:val="center"/>
          </w:tcPr>
          <w:p w14:paraId="61E7D7A1"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1276" w:type="dxa"/>
            <w:shd w:val="clear" w:color="auto" w:fill="auto"/>
            <w:vAlign w:val="center"/>
          </w:tcPr>
          <w:p w14:paraId="1648316E"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268" w:type="dxa"/>
            <w:shd w:val="clear" w:color="auto" w:fill="auto"/>
            <w:vAlign w:val="center"/>
          </w:tcPr>
          <w:p w14:paraId="6A9CF8B0"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5AF1FB3D" w14:textId="77777777" w:rsidTr="00D733FA">
        <w:trPr>
          <w:trHeight w:val="85"/>
        </w:trPr>
        <w:tc>
          <w:tcPr>
            <w:cnfStyle w:val="001000000000" w:firstRow="0" w:lastRow="0" w:firstColumn="1" w:lastColumn="0" w:oddVBand="0" w:evenVBand="0" w:oddHBand="0" w:evenHBand="0" w:firstRowFirstColumn="0" w:firstRowLastColumn="0" w:lastRowFirstColumn="0" w:lastRowLastColumn="0"/>
            <w:tcW w:w="5098" w:type="dxa"/>
            <w:tcBorders>
              <w:left w:val="none" w:sz="0" w:space="0" w:color="auto"/>
            </w:tcBorders>
            <w:shd w:val="clear" w:color="auto" w:fill="92D050"/>
            <w:vAlign w:val="center"/>
          </w:tcPr>
          <w:p w14:paraId="6F44C247"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Vissza nem térítendő támogatások által támogatott vállalkozások</w:t>
            </w:r>
          </w:p>
        </w:tc>
        <w:tc>
          <w:tcPr>
            <w:tcW w:w="1418" w:type="dxa"/>
            <w:shd w:val="clear" w:color="auto" w:fill="auto"/>
            <w:vAlign w:val="center"/>
          </w:tcPr>
          <w:p w14:paraId="3BDDFFA6"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1276" w:type="dxa"/>
            <w:shd w:val="clear" w:color="auto" w:fill="auto"/>
            <w:vAlign w:val="center"/>
          </w:tcPr>
          <w:p w14:paraId="4EA565D6"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268" w:type="dxa"/>
            <w:shd w:val="clear" w:color="auto" w:fill="auto"/>
            <w:vAlign w:val="center"/>
          </w:tcPr>
          <w:p w14:paraId="3A40971D"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57D99785" w14:textId="77777777" w:rsidTr="00BC0ACA">
        <w:trPr>
          <w:cnfStyle w:val="000000100000" w:firstRow="0" w:lastRow="0" w:firstColumn="0" w:lastColumn="0" w:oddVBand="0" w:evenVBand="0" w:oddHBand="1" w:evenHBand="0" w:firstRowFirstColumn="0" w:firstRowLastColumn="0" w:lastRowFirstColumn="0" w:lastRowLastColumn="0"/>
          <w:trHeight w:val="85"/>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10404CD9"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Nem pénzügyi támogatásban részesített vállalkozások</w:t>
            </w:r>
          </w:p>
        </w:tc>
        <w:tc>
          <w:tcPr>
            <w:tcW w:w="0" w:type="dxa"/>
            <w:shd w:val="clear" w:color="auto" w:fill="auto"/>
            <w:vAlign w:val="center"/>
          </w:tcPr>
          <w:p w14:paraId="0DD0D3B6"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1F56AD68"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35</w:t>
            </w:r>
          </w:p>
        </w:tc>
        <w:tc>
          <w:tcPr>
            <w:tcW w:w="0" w:type="dxa"/>
            <w:shd w:val="clear" w:color="auto" w:fill="auto"/>
            <w:vAlign w:val="center"/>
          </w:tcPr>
          <w:p w14:paraId="5B4742C6"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6F12C3B9" w14:textId="77777777" w:rsidTr="00BC0ACA">
        <w:trPr>
          <w:trHeight w:val="110"/>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5196B13E"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Átépített vagy korszerűsített közutak hossza – nem TEN-T</w:t>
            </w:r>
          </w:p>
        </w:tc>
        <w:tc>
          <w:tcPr>
            <w:tcW w:w="0" w:type="dxa"/>
            <w:shd w:val="clear" w:color="auto" w:fill="auto"/>
            <w:vAlign w:val="center"/>
          </w:tcPr>
          <w:p w14:paraId="1D1A6EE4"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km</w:t>
            </w:r>
          </w:p>
        </w:tc>
        <w:tc>
          <w:tcPr>
            <w:tcW w:w="0" w:type="dxa"/>
            <w:shd w:val="clear" w:color="auto" w:fill="FFFFFF" w:themeFill="background1"/>
            <w:vAlign w:val="center"/>
          </w:tcPr>
          <w:p w14:paraId="1A1CF2BA" w14:textId="1FB9EFBC" w:rsidR="00FF5C38" w:rsidRPr="005A0981" w:rsidRDefault="00F10BF0"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a</w:t>
            </w:r>
          </w:p>
        </w:tc>
        <w:tc>
          <w:tcPr>
            <w:tcW w:w="0" w:type="dxa"/>
            <w:shd w:val="clear" w:color="auto" w:fill="auto"/>
            <w:vAlign w:val="center"/>
          </w:tcPr>
          <w:p w14:paraId="63989180"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1A4688FE" w14:textId="77777777" w:rsidTr="00BC0ACA">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3DEB8372"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Támogatott kulturális és turisztikai helyszínek száma</w:t>
            </w:r>
          </w:p>
        </w:tc>
        <w:tc>
          <w:tcPr>
            <w:tcW w:w="0" w:type="dxa"/>
            <w:shd w:val="clear" w:color="auto" w:fill="auto"/>
            <w:vAlign w:val="center"/>
          </w:tcPr>
          <w:p w14:paraId="0F1E9458"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232DA4F9"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0" w:type="dxa"/>
            <w:shd w:val="clear" w:color="auto" w:fill="auto"/>
            <w:vAlign w:val="center"/>
          </w:tcPr>
          <w:p w14:paraId="291EB65B"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2155CD4C" w14:textId="77777777" w:rsidTr="00BC0ACA">
        <w:trPr>
          <w:trHeight w:val="488"/>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1F023A23"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éghajlatváltozáshoz való alkalmazkodás céljából épített vagy felújított zöld infrastruktúra</w:t>
            </w:r>
          </w:p>
        </w:tc>
        <w:tc>
          <w:tcPr>
            <w:tcW w:w="0" w:type="dxa"/>
            <w:shd w:val="clear" w:color="auto" w:fill="auto"/>
            <w:vAlign w:val="center"/>
          </w:tcPr>
          <w:p w14:paraId="337D1D98"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ha</w:t>
            </w:r>
          </w:p>
        </w:tc>
        <w:tc>
          <w:tcPr>
            <w:tcW w:w="0" w:type="dxa"/>
            <w:shd w:val="clear" w:color="auto" w:fill="FFFFFF" w:themeFill="background1"/>
            <w:vAlign w:val="center"/>
          </w:tcPr>
          <w:p w14:paraId="61E511A1" w14:textId="2BC2AA6E"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0,1</w:t>
            </w:r>
          </w:p>
        </w:tc>
        <w:tc>
          <w:tcPr>
            <w:tcW w:w="0" w:type="dxa"/>
            <w:shd w:val="clear" w:color="auto" w:fill="auto"/>
            <w:vAlign w:val="center"/>
          </w:tcPr>
          <w:p w14:paraId="2BE23D48"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60878222" w14:textId="77777777" w:rsidTr="00BC0A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73B1A3CA"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Árvízvédelmi intézkedésekkel érintett lakosság</w:t>
            </w:r>
          </w:p>
        </w:tc>
        <w:tc>
          <w:tcPr>
            <w:tcW w:w="0" w:type="dxa"/>
            <w:shd w:val="clear" w:color="auto" w:fill="auto"/>
            <w:vAlign w:val="center"/>
          </w:tcPr>
          <w:p w14:paraId="00E56BA8"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7C5FB577" w14:textId="281B6CCE" w:rsidR="00FF5C38" w:rsidRPr="005A0981" w:rsidRDefault="00F10BF0"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 r</w:t>
            </w:r>
          </w:p>
        </w:tc>
        <w:tc>
          <w:tcPr>
            <w:tcW w:w="0" w:type="dxa"/>
            <w:shd w:val="clear" w:color="auto" w:fill="auto"/>
            <w:vAlign w:val="center"/>
          </w:tcPr>
          <w:p w14:paraId="7EC1813A"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76D77434" w14:textId="77777777" w:rsidTr="00BC0ACA">
        <w:trPr>
          <w:trHeight w:val="85"/>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49983A21"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Támogatott célzott kerékpáros infrastruktúra</w:t>
            </w:r>
          </w:p>
        </w:tc>
        <w:tc>
          <w:tcPr>
            <w:tcW w:w="0" w:type="dxa"/>
            <w:shd w:val="clear" w:color="auto" w:fill="auto"/>
            <w:vAlign w:val="center"/>
          </w:tcPr>
          <w:p w14:paraId="6FFACD6A"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km</w:t>
            </w:r>
          </w:p>
        </w:tc>
        <w:tc>
          <w:tcPr>
            <w:tcW w:w="0" w:type="dxa"/>
            <w:shd w:val="clear" w:color="auto" w:fill="FFFFFF" w:themeFill="background1"/>
            <w:vAlign w:val="center"/>
          </w:tcPr>
          <w:p w14:paraId="03A75C04" w14:textId="260B65C0" w:rsidR="00FF5C38" w:rsidRPr="005A0981" w:rsidRDefault="00F10BF0"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n.a </w:t>
            </w:r>
          </w:p>
        </w:tc>
        <w:tc>
          <w:tcPr>
            <w:tcW w:w="0" w:type="dxa"/>
            <w:shd w:val="clear" w:color="auto" w:fill="auto"/>
            <w:vAlign w:val="center"/>
          </w:tcPr>
          <w:p w14:paraId="4681A659"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7797A162" w14:textId="77777777" w:rsidTr="00BC0ACA">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4291E0DB"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új vagy korszerűsített szociális lakások kapacitása</w:t>
            </w:r>
          </w:p>
        </w:tc>
        <w:tc>
          <w:tcPr>
            <w:tcW w:w="0" w:type="dxa"/>
            <w:shd w:val="clear" w:color="auto" w:fill="auto"/>
            <w:vAlign w:val="center"/>
          </w:tcPr>
          <w:p w14:paraId="716C1609"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5A96475C" w14:textId="2A99E149" w:rsidR="00FF5C38" w:rsidRPr="005A0981" w:rsidRDefault="00F10BF0"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 a</w:t>
            </w:r>
          </w:p>
        </w:tc>
        <w:tc>
          <w:tcPr>
            <w:tcW w:w="0" w:type="dxa"/>
            <w:shd w:val="clear" w:color="auto" w:fill="auto"/>
            <w:vAlign w:val="center"/>
          </w:tcPr>
          <w:p w14:paraId="523C8A6F"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43E5C712" w14:textId="77777777" w:rsidTr="00BC0ACA">
        <w:trPr>
          <w:trHeight w:val="237"/>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0F171D5F"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integrált területfejlesztési stratégiák keretébe tartozó projektek által érintett lakosság</w:t>
            </w:r>
          </w:p>
        </w:tc>
        <w:tc>
          <w:tcPr>
            <w:tcW w:w="0" w:type="dxa"/>
            <w:shd w:val="clear" w:color="auto" w:fill="auto"/>
            <w:vAlign w:val="center"/>
          </w:tcPr>
          <w:p w14:paraId="04CE873A"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02267B04"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15801</w:t>
            </w:r>
          </w:p>
        </w:tc>
        <w:tc>
          <w:tcPr>
            <w:tcW w:w="0" w:type="dxa"/>
            <w:shd w:val="clear" w:color="auto" w:fill="auto"/>
            <w:vAlign w:val="center"/>
          </w:tcPr>
          <w:p w14:paraId="1949EBBF"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64C4277B" w14:textId="77777777" w:rsidTr="00BC0ACA">
        <w:trPr>
          <w:cnfStyle w:val="000000100000" w:firstRow="0" w:lastRow="0" w:firstColumn="0" w:lastColumn="0" w:oddVBand="0" w:evenVBand="0" w:oddHBand="1" w:evenHBand="0" w:firstRowFirstColumn="0" w:firstRowLastColumn="0" w:lastRowFirstColumn="0" w:lastRowLastColumn="0"/>
          <w:trHeight w:val="146"/>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6112CF5C"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Támogatott integrált területfejlesztési stratégiák</w:t>
            </w:r>
          </w:p>
        </w:tc>
        <w:tc>
          <w:tcPr>
            <w:tcW w:w="0" w:type="dxa"/>
            <w:shd w:val="clear" w:color="auto" w:fill="auto"/>
            <w:vAlign w:val="center"/>
          </w:tcPr>
          <w:p w14:paraId="29A9E3C0"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759302BB"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0" w:type="dxa"/>
            <w:shd w:val="clear" w:color="auto" w:fill="auto"/>
            <w:vAlign w:val="center"/>
          </w:tcPr>
          <w:p w14:paraId="23DCB2CD"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72A5E326" w14:textId="77777777" w:rsidTr="00BC0ACA">
        <w:trPr>
          <w:trHeight w:val="237"/>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542B7EB0"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Becsült üvegházhatású gázkibocsátások</w:t>
            </w:r>
          </w:p>
        </w:tc>
        <w:tc>
          <w:tcPr>
            <w:tcW w:w="0" w:type="dxa"/>
            <w:shd w:val="clear" w:color="auto" w:fill="auto"/>
            <w:vAlign w:val="center"/>
          </w:tcPr>
          <w:p w14:paraId="23A7FA16"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CO</w:t>
            </w:r>
            <w:r w:rsidRPr="005A0981">
              <w:rPr>
                <w:rFonts w:ascii="Arial" w:hAnsi="Arial" w:cs="Arial"/>
                <w:sz w:val="20"/>
                <w:szCs w:val="20"/>
                <w:vertAlign w:val="subscript"/>
              </w:rPr>
              <w:t>2</w:t>
            </w:r>
            <w:r w:rsidRPr="005A0981">
              <w:rPr>
                <w:rFonts w:ascii="Arial" w:hAnsi="Arial" w:cs="Arial"/>
                <w:sz w:val="20"/>
                <w:szCs w:val="20"/>
              </w:rPr>
              <w:t>t/év</w:t>
            </w:r>
          </w:p>
        </w:tc>
        <w:tc>
          <w:tcPr>
            <w:tcW w:w="0" w:type="dxa"/>
            <w:shd w:val="clear" w:color="auto" w:fill="FFFFFF" w:themeFill="background1"/>
            <w:vAlign w:val="center"/>
          </w:tcPr>
          <w:p w14:paraId="7E31D0CA" w14:textId="21E811C2" w:rsidR="00FF5C38" w:rsidRPr="005A0981" w:rsidRDefault="00F10BF0"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a</w:t>
            </w:r>
          </w:p>
        </w:tc>
        <w:tc>
          <w:tcPr>
            <w:tcW w:w="0" w:type="dxa"/>
            <w:shd w:val="clear" w:color="auto" w:fill="auto"/>
            <w:vAlign w:val="center"/>
          </w:tcPr>
          <w:p w14:paraId="5823DB6E"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2C8392D9" w14:textId="77777777" w:rsidTr="00BC0ACA">
        <w:trPr>
          <w:cnfStyle w:val="000000100000" w:firstRow="0" w:lastRow="0" w:firstColumn="0" w:lastColumn="0" w:oddVBand="0" w:evenVBand="0" w:oddHBand="1" w:evenHBand="0" w:firstRowFirstColumn="0" w:firstRowLastColumn="0" w:lastRowFirstColumn="0" w:lastRowLastColumn="0"/>
          <w:trHeight w:val="15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610820FD"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Jobb energiahatékonyságú középületek</w:t>
            </w:r>
          </w:p>
        </w:tc>
        <w:tc>
          <w:tcPr>
            <w:tcW w:w="0" w:type="dxa"/>
            <w:shd w:val="clear" w:color="auto" w:fill="auto"/>
            <w:vAlign w:val="center"/>
          </w:tcPr>
          <w:p w14:paraId="0FE6713D"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m</w:t>
            </w:r>
            <w:r w:rsidRPr="005A0981">
              <w:rPr>
                <w:rFonts w:ascii="Arial" w:hAnsi="Arial" w:cs="Arial"/>
                <w:sz w:val="20"/>
                <w:szCs w:val="20"/>
                <w:vertAlign w:val="superscript"/>
              </w:rPr>
              <w:t>2</w:t>
            </w:r>
          </w:p>
        </w:tc>
        <w:tc>
          <w:tcPr>
            <w:tcW w:w="0" w:type="dxa"/>
            <w:shd w:val="clear" w:color="auto" w:fill="FFFFFF" w:themeFill="background1"/>
            <w:vAlign w:val="center"/>
          </w:tcPr>
          <w:p w14:paraId="1692F725"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200</w:t>
            </w:r>
          </w:p>
        </w:tc>
        <w:tc>
          <w:tcPr>
            <w:tcW w:w="0" w:type="dxa"/>
            <w:shd w:val="clear" w:color="auto" w:fill="auto"/>
            <w:vAlign w:val="center"/>
          </w:tcPr>
          <w:p w14:paraId="1F2012F2"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612B13C8" w14:textId="77777777" w:rsidTr="00BC0ACA">
        <w:trPr>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4EA56CDE"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új vagy korszerűsített gyermekgondozási létesítmények osztálytermi kapacitása</w:t>
            </w:r>
          </w:p>
        </w:tc>
        <w:tc>
          <w:tcPr>
            <w:tcW w:w="0" w:type="dxa"/>
            <w:shd w:val="clear" w:color="auto" w:fill="auto"/>
            <w:vAlign w:val="center"/>
          </w:tcPr>
          <w:p w14:paraId="3B4E58EA"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47B5E1CC" w14:textId="5D4B1811" w:rsidR="00FF5C38" w:rsidRPr="005A0981" w:rsidRDefault="00F10BF0"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r</w:t>
            </w:r>
          </w:p>
        </w:tc>
        <w:tc>
          <w:tcPr>
            <w:tcW w:w="0" w:type="dxa"/>
            <w:shd w:val="clear" w:color="auto" w:fill="auto"/>
            <w:vAlign w:val="center"/>
          </w:tcPr>
          <w:p w14:paraId="27A43251"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6F814B48" w14:textId="77777777" w:rsidTr="00BC0ACA">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4CA2CF00"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új vagy korszerűsített gyermekgondozási létesítmények éves felhasználói</w:t>
            </w:r>
          </w:p>
        </w:tc>
        <w:tc>
          <w:tcPr>
            <w:tcW w:w="0" w:type="dxa"/>
            <w:shd w:val="clear" w:color="auto" w:fill="auto"/>
            <w:vAlign w:val="center"/>
          </w:tcPr>
          <w:p w14:paraId="1CEC09B2"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263CAB36" w14:textId="4D820367" w:rsidR="00FF5C38" w:rsidRPr="005A0981"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525</w:t>
            </w:r>
          </w:p>
        </w:tc>
        <w:tc>
          <w:tcPr>
            <w:tcW w:w="0" w:type="dxa"/>
            <w:shd w:val="clear" w:color="auto" w:fill="auto"/>
            <w:vAlign w:val="center"/>
          </w:tcPr>
          <w:p w14:paraId="0080FD47"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490FDB4D" w14:textId="77777777" w:rsidTr="00BC0ACA">
        <w:trPr>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4E31F5BA"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Fejlesztéssel érintett egészségügyi alapellátást nyújtó szolgálatok (benne: háziorvos, házi gyermekorvos, fogorvosi, védőnői szolgálat és kapcsolódó ügyeleti ellátás, iskola-egészségügyi ellátás) száma</w:t>
            </w:r>
          </w:p>
        </w:tc>
        <w:tc>
          <w:tcPr>
            <w:tcW w:w="0" w:type="dxa"/>
            <w:shd w:val="clear" w:color="auto" w:fill="auto"/>
            <w:vAlign w:val="center"/>
          </w:tcPr>
          <w:p w14:paraId="6DACCD97"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1957FEB6"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0" w:type="dxa"/>
            <w:shd w:val="clear" w:color="auto" w:fill="auto"/>
            <w:vAlign w:val="center"/>
          </w:tcPr>
          <w:p w14:paraId="5FD35279"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7FAC702B" w14:textId="77777777" w:rsidTr="00BC0ACA">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005CEFAB"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új vagy korszerűsített egészségügyi ellátó létesítmények éves felhasználói</w:t>
            </w:r>
          </w:p>
        </w:tc>
        <w:tc>
          <w:tcPr>
            <w:tcW w:w="0" w:type="dxa"/>
            <w:shd w:val="clear" w:color="auto" w:fill="auto"/>
            <w:vAlign w:val="center"/>
          </w:tcPr>
          <w:p w14:paraId="08632CAB"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5FB562C7" w14:textId="019D4DE0" w:rsidR="00FF5C38" w:rsidRPr="005A0981"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2500</w:t>
            </w:r>
          </w:p>
        </w:tc>
        <w:tc>
          <w:tcPr>
            <w:tcW w:w="0" w:type="dxa"/>
            <w:shd w:val="clear" w:color="auto" w:fill="auto"/>
            <w:vAlign w:val="center"/>
          </w:tcPr>
          <w:p w14:paraId="4C9B5F86"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0999C490" w14:textId="77777777" w:rsidTr="00BC0ACA">
        <w:trPr>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15580F52"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 fejlesztés révén létrejövő, megújuló szociális alapszolgáltatások és gyermekjóléti alapellátások száma</w:t>
            </w:r>
          </w:p>
        </w:tc>
        <w:tc>
          <w:tcPr>
            <w:tcW w:w="0" w:type="dxa"/>
            <w:shd w:val="clear" w:color="auto" w:fill="auto"/>
            <w:vAlign w:val="center"/>
          </w:tcPr>
          <w:p w14:paraId="6E506D44"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1E7CB78D"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0" w:type="dxa"/>
            <w:shd w:val="clear" w:color="auto" w:fill="auto"/>
            <w:vAlign w:val="center"/>
          </w:tcPr>
          <w:p w14:paraId="319A5ACA"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18A45797" w14:textId="77777777" w:rsidTr="00BC0ACA">
        <w:trPr>
          <w:cnfStyle w:val="000000100000" w:firstRow="0" w:lastRow="0" w:firstColumn="0" w:lastColumn="0" w:oddVBand="0" w:evenVBand="0" w:oddHBand="1" w:evenHBand="0" w:firstRowFirstColumn="0" w:firstRowLastColumn="0" w:lastRowFirstColumn="0" w:lastRowLastColumn="0"/>
          <w:trHeight w:val="85"/>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6B167F3C"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új vagy korszerűsített oktatási létesítmények osztálytermi kapacitása</w:t>
            </w:r>
          </w:p>
        </w:tc>
        <w:tc>
          <w:tcPr>
            <w:tcW w:w="0" w:type="dxa"/>
            <w:shd w:val="clear" w:color="auto" w:fill="auto"/>
            <w:vAlign w:val="center"/>
          </w:tcPr>
          <w:p w14:paraId="591C001B"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223CE773" w14:textId="030E7790" w:rsidR="00FF5C38" w:rsidRPr="005A0981" w:rsidRDefault="00F10BF0"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 r</w:t>
            </w:r>
          </w:p>
        </w:tc>
        <w:tc>
          <w:tcPr>
            <w:tcW w:w="0" w:type="dxa"/>
            <w:shd w:val="clear" w:color="auto" w:fill="auto"/>
            <w:vAlign w:val="center"/>
          </w:tcPr>
          <w:p w14:paraId="1587DFE0"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548BDE11" w14:textId="77777777" w:rsidTr="00BC0ACA">
        <w:trPr>
          <w:trHeight w:val="87"/>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73C0ECB5"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Megvalósított programok száma</w:t>
            </w:r>
          </w:p>
        </w:tc>
        <w:tc>
          <w:tcPr>
            <w:tcW w:w="0" w:type="dxa"/>
            <w:shd w:val="clear" w:color="auto" w:fill="auto"/>
            <w:vAlign w:val="center"/>
          </w:tcPr>
          <w:p w14:paraId="4B45C614"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4ECCBD83" w14:textId="413A2868" w:rsidR="00FF5C38" w:rsidRPr="005A0981" w:rsidRDefault="00F10BF0"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a</w:t>
            </w:r>
          </w:p>
        </w:tc>
        <w:tc>
          <w:tcPr>
            <w:tcW w:w="0" w:type="dxa"/>
            <w:shd w:val="clear" w:color="auto" w:fill="auto"/>
            <w:vAlign w:val="center"/>
          </w:tcPr>
          <w:p w14:paraId="1F8F3909"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5AD77877" w14:textId="77777777" w:rsidTr="00BC0ACA">
        <w:trPr>
          <w:cnfStyle w:val="000000100000" w:firstRow="0" w:lastRow="0" w:firstColumn="0" w:lastColumn="0" w:oddVBand="0" w:evenVBand="0" w:oddHBand="1" w:evenHBand="0" w:firstRowFirstColumn="0" w:firstRowLastColumn="0" w:lastRowFirstColumn="0" w:lastRowLastColumn="0"/>
          <w:trHeight w:val="91"/>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14D31D2D"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Programba bevont humán közszolgáltatásokban dolgozók száma</w:t>
            </w:r>
          </w:p>
        </w:tc>
        <w:tc>
          <w:tcPr>
            <w:tcW w:w="0" w:type="dxa"/>
            <w:shd w:val="clear" w:color="auto" w:fill="auto"/>
            <w:vAlign w:val="center"/>
          </w:tcPr>
          <w:p w14:paraId="02130983"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2F60A8FA" w14:textId="1236EC60" w:rsidR="00FF5C38" w:rsidRPr="005A0981" w:rsidRDefault="00F10BF0"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 a</w:t>
            </w:r>
          </w:p>
        </w:tc>
        <w:tc>
          <w:tcPr>
            <w:tcW w:w="0" w:type="dxa"/>
            <w:shd w:val="clear" w:color="auto" w:fill="auto"/>
            <w:vAlign w:val="center"/>
          </w:tcPr>
          <w:p w14:paraId="2A3F561E"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79B9B7D9" w14:textId="77777777" w:rsidTr="00BC0ACA">
        <w:trPr>
          <w:trHeight w:val="91"/>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17355695"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Programban résztvevő munkanélküliek száma</w:t>
            </w:r>
          </w:p>
        </w:tc>
        <w:tc>
          <w:tcPr>
            <w:tcW w:w="0" w:type="dxa"/>
            <w:shd w:val="clear" w:color="auto" w:fill="auto"/>
            <w:vAlign w:val="center"/>
          </w:tcPr>
          <w:p w14:paraId="74475470"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6F7F435F" w14:textId="33360AD7" w:rsidR="00FF5C38" w:rsidRPr="005A0981" w:rsidRDefault="00F10BF0"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a</w:t>
            </w:r>
          </w:p>
        </w:tc>
        <w:tc>
          <w:tcPr>
            <w:tcW w:w="0" w:type="dxa"/>
            <w:shd w:val="clear" w:color="auto" w:fill="auto"/>
            <w:vAlign w:val="center"/>
          </w:tcPr>
          <w:p w14:paraId="004888EE"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42F778B6" w14:textId="77777777" w:rsidTr="00BC0ACA">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64CEF22C"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Programban résztvevő inaktív személyek száma</w:t>
            </w:r>
          </w:p>
        </w:tc>
        <w:tc>
          <w:tcPr>
            <w:tcW w:w="0" w:type="dxa"/>
            <w:shd w:val="clear" w:color="auto" w:fill="auto"/>
            <w:vAlign w:val="center"/>
          </w:tcPr>
          <w:p w14:paraId="722D7140"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545E9A56" w14:textId="5F4505C9" w:rsidR="00FF5C38" w:rsidRPr="005A0981" w:rsidRDefault="00F10BF0"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 a</w:t>
            </w:r>
          </w:p>
        </w:tc>
        <w:tc>
          <w:tcPr>
            <w:tcW w:w="0" w:type="dxa"/>
            <w:shd w:val="clear" w:color="auto" w:fill="auto"/>
            <w:vAlign w:val="center"/>
          </w:tcPr>
          <w:p w14:paraId="4C53B945"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332F464E" w14:textId="77777777" w:rsidTr="00BC0ACA">
        <w:trPr>
          <w:trHeight w:val="85"/>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2ADEC67E"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Társadalmi akciókban résztvevők száma</w:t>
            </w:r>
          </w:p>
        </w:tc>
        <w:tc>
          <w:tcPr>
            <w:tcW w:w="0" w:type="dxa"/>
            <w:shd w:val="clear" w:color="auto" w:fill="auto"/>
            <w:vAlign w:val="center"/>
          </w:tcPr>
          <w:p w14:paraId="3F71AA96"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06AA1C08" w14:textId="2C43A209" w:rsidR="00FF5C38" w:rsidRPr="005A0981" w:rsidRDefault="00F10BF0"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a</w:t>
            </w:r>
          </w:p>
        </w:tc>
        <w:tc>
          <w:tcPr>
            <w:tcW w:w="0" w:type="dxa"/>
            <w:shd w:val="clear" w:color="auto" w:fill="auto"/>
            <w:vAlign w:val="center"/>
          </w:tcPr>
          <w:p w14:paraId="470202B9"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72EF9388" w14:textId="77777777" w:rsidTr="00BC0ACA">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37A8E2AC"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Program elhagyásának időpontjában foglalkoztatásban – beleértve az önfoglalkoztatást – álló résztvevők száma</w:t>
            </w:r>
          </w:p>
        </w:tc>
        <w:tc>
          <w:tcPr>
            <w:tcW w:w="0" w:type="dxa"/>
            <w:shd w:val="clear" w:color="auto" w:fill="auto"/>
            <w:vAlign w:val="center"/>
          </w:tcPr>
          <w:p w14:paraId="650CAD22"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325AEA96" w14:textId="722EAAB0" w:rsidR="00FF5C38" w:rsidRPr="005A0981" w:rsidRDefault="00F10BF0"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 a</w:t>
            </w:r>
          </w:p>
        </w:tc>
        <w:tc>
          <w:tcPr>
            <w:tcW w:w="0" w:type="dxa"/>
            <w:shd w:val="clear" w:color="auto" w:fill="auto"/>
            <w:vAlign w:val="center"/>
          </w:tcPr>
          <w:p w14:paraId="64E65248"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C5763" w:rsidRPr="005A0981" w14:paraId="7B489AD4" w14:textId="77777777" w:rsidTr="00BC0ACA">
        <w:trPr>
          <w:trHeight w:val="489"/>
        </w:trPr>
        <w:tc>
          <w:tcPr>
            <w:cnfStyle w:val="001000000000" w:firstRow="0" w:lastRow="0" w:firstColumn="1" w:lastColumn="0" w:oddVBand="0" w:evenVBand="0" w:oddHBand="0" w:evenHBand="0" w:firstRowFirstColumn="0" w:firstRowLastColumn="0" w:lastRowFirstColumn="0" w:lastRowLastColumn="0"/>
            <w:tcW w:w="0" w:type="dxa"/>
            <w:shd w:val="clear" w:color="auto" w:fill="92D050"/>
            <w:vAlign w:val="center"/>
          </w:tcPr>
          <w:p w14:paraId="169367D5" w14:textId="45F2087E" w:rsidR="00FC5763" w:rsidRPr="005A0981" w:rsidRDefault="00FC5763" w:rsidP="00D733FA">
            <w:pPr>
              <w:rPr>
                <w:rFonts w:ascii="Arial" w:hAnsi="Arial" w:cs="Arial"/>
                <w:sz w:val="20"/>
                <w:szCs w:val="20"/>
              </w:rPr>
            </w:pPr>
            <w:r w:rsidRPr="00FC5763">
              <w:rPr>
                <w:rFonts w:ascii="Arial" w:hAnsi="Arial" w:cs="Arial"/>
                <w:sz w:val="20"/>
                <w:szCs w:val="20"/>
              </w:rPr>
              <w:t>Kialakított új, ingyenesen használható parkolóhelyek száma</w:t>
            </w:r>
          </w:p>
        </w:tc>
        <w:tc>
          <w:tcPr>
            <w:tcW w:w="0" w:type="dxa"/>
            <w:shd w:val="clear" w:color="auto" w:fill="auto"/>
            <w:vAlign w:val="center"/>
          </w:tcPr>
          <w:p w14:paraId="300323B5" w14:textId="765BC334" w:rsidR="00FC5763" w:rsidRPr="005A0981" w:rsidRDefault="00FC5763"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db</w:t>
            </w:r>
          </w:p>
        </w:tc>
        <w:tc>
          <w:tcPr>
            <w:tcW w:w="0" w:type="dxa"/>
            <w:shd w:val="clear" w:color="auto" w:fill="FFFFFF" w:themeFill="background1"/>
            <w:vAlign w:val="center"/>
          </w:tcPr>
          <w:p w14:paraId="037D9B9E" w14:textId="19DB61ED" w:rsidR="00FC5763"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33</w:t>
            </w:r>
          </w:p>
        </w:tc>
        <w:tc>
          <w:tcPr>
            <w:tcW w:w="0" w:type="dxa"/>
            <w:shd w:val="clear" w:color="auto" w:fill="auto"/>
            <w:vAlign w:val="center"/>
          </w:tcPr>
          <w:p w14:paraId="04C7AD1B" w14:textId="77777777" w:rsidR="00FC5763" w:rsidRPr="005A0981"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C5763" w:rsidRPr="005A0981" w14:paraId="754B8BE7" w14:textId="77777777" w:rsidTr="00BC0ACA">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0" w:type="dxa"/>
            <w:shd w:val="clear" w:color="auto" w:fill="92D050"/>
            <w:vAlign w:val="center"/>
          </w:tcPr>
          <w:p w14:paraId="1B68CF13" w14:textId="797E84BC" w:rsidR="00FC5763" w:rsidRPr="005A0981" w:rsidRDefault="00FC5763" w:rsidP="00D733FA">
            <w:pPr>
              <w:rPr>
                <w:rFonts w:ascii="Arial" w:hAnsi="Arial" w:cs="Arial"/>
                <w:sz w:val="20"/>
                <w:szCs w:val="20"/>
              </w:rPr>
            </w:pPr>
            <w:r w:rsidRPr="00FC5763">
              <w:rPr>
                <w:rFonts w:ascii="Arial" w:hAnsi="Arial" w:cs="Arial"/>
                <w:sz w:val="20"/>
                <w:szCs w:val="20"/>
              </w:rPr>
              <w:t>Megvalósított IKT és okos település fejlesztési tevékenységek száma</w:t>
            </w:r>
          </w:p>
        </w:tc>
        <w:tc>
          <w:tcPr>
            <w:tcW w:w="0" w:type="dxa"/>
            <w:shd w:val="clear" w:color="auto" w:fill="auto"/>
            <w:vAlign w:val="center"/>
          </w:tcPr>
          <w:p w14:paraId="1EDCD556" w14:textId="03C11314" w:rsidR="00FC5763" w:rsidRPr="005A0981" w:rsidRDefault="00FC5763"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db</w:t>
            </w:r>
          </w:p>
        </w:tc>
        <w:tc>
          <w:tcPr>
            <w:tcW w:w="0" w:type="dxa"/>
            <w:shd w:val="clear" w:color="auto" w:fill="FFFFFF" w:themeFill="background1"/>
            <w:vAlign w:val="center"/>
          </w:tcPr>
          <w:p w14:paraId="18F0F805" w14:textId="59AADD25" w:rsidR="00FC5763"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0" w:type="dxa"/>
            <w:shd w:val="clear" w:color="auto" w:fill="auto"/>
            <w:vAlign w:val="center"/>
          </w:tcPr>
          <w:p w14:paraId="6F679EFF" w14:textId="77777777" w:rsidR="00FC5763" w:rsidRPr="005A0981"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C5763" w:rsidRPr="005A0981" w14:paraId="2CBCAE61" w14:textId="77777777" w:rsidTr="00BC0ACA">
        <w:trPr>
          <w:trHeight w:val="489"/>
        </w:trPr>
        <w:tc>
          <w:tcPr>
            <w:cnfStyle w:val="001000000000" w:firstRow="0" w:lastRow="0" w:firstColumn="1" w:lastColumn="0" w:oddVBand="0" w:evenVBand="0" w:oddHBand="0" w:evenHBand="0" w:firstRowFirstColumn="0" w:firstRowLastColumn="0" w:lastRowFirstColumn="0" w:lastRowLastColumn="0"/>
            <w:tcW w:w="0" w:type="dxa"/>
            <w:shd w:val="clear" w:color="auto" w:fill="92D050"/>
            <w:vAlign w:val="center"/>
          </w:tcPr>
          <w:p w14:paraId="049F8C0D" w14:textId="60C9CC54" w:rsidR="00FC5763" w:rsidRPr="005A0981" w:rsidRDefault="00FC5763" w:rsidP="00D733FA">
            <w:pPr>
              <w:rPr>
                <w:rFonts w:ascii="Arial" w:hAnsi="Arial" w:cs="Arial"/>
                <w:sz w:val="20"/>
                <w:szCs w:val="20"/>
              </w:rPr>
            </w:pPr>
            <w:r w:rsidRPr="00FC5763">
              <w:rPr>
                <w:rFonts w:ascii="Arial" w:hAnsi="Arial" w:cs="Arial"/>
                <w:sz w:val="20"/>
                <w:szCs w:val="20"/>
              </w:rPr>
              <w:t>Korszerűsített gyermekgondozási létesítmények éves felhasználói (fő)</w:t>
            </w:r>
          </w:p>
        </w:tc>
        <w:tc>
          <w:tcPr>
            <w:tcW w:w="0" w:type="dxa"/>
            <w:shd w:val="clear" w:color="auto" w:fill="auto"/>
            <w:vAlign w:val="center"/>
          </w:tcPr>
          <w:p w14:paraId="77CC8DF6" w14:textId="0030D8BA" w:rsidR="00FC5763" w:rsidRPr="005A0981" w:rsidRDefault="00FC5763"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fő</w:t>
            </w:r>
          </w:p>
        </w:tc>
        <w:tc>
          <w:tcPr>
            <w:tcW w:w="0" w:type="dxa"/>
            <w:shd w:val="clear" w:color="auto" w:fill="FFFFFF" w:themeFill="background1"/>
            <w:vAlign w:val="center"/>
          </w:tcPr>
          <w:p w14:paraId="7D6EFBE4" w14:textId="621A8D06" w:rsidR="00FC5763"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75</w:t>
            </w:r>
          </w:p>
        </w:tc>
        <w:tc>
          <w:tcPr>
            <w:tcW w:w="0" w:type="dxa"/>
            <w:shd w:val="clear" w:color="auto" w:fill="auto"/>
            <w:vAlign w:val="center"/>
          </w:tcPr>
          <w:p w14:paraId="25C25ED4" w14:textId="77777777" w:rsidR="00FC5763" w:rsidRPr="005A0981"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46D1202F" w14:textId="5FCC836A" w:rsidR="00FF5C38" w:rsidRDefault="00FF5C38" w:rsidP="00FF5C38"/>
    <w:p w14:paraId="782C8062" w14:textId="62E2F1E4" w:rsidR="00230253" w:rsidRPr="005A0981" w:rsidRDefault="00230253" w:rsidP="00D15592">
      <w:pPr>
        <w:pStyle w:val="Cmsor1"/>
        <w:numPr>
          <w:ilvl w:val="0"/>
          <w:numId w:val="38"/>
        </w:numPr>
        <w:rPr>
          <w:rFonts w:ascii="Arial" w:hAnsi="Arial" w:cs="Arial"/>
        </w:rPr>
      </w:pPr>
      <w:bookmarkStart w:id="42" w:name="_Toc99372332"/>
      <w:r w:rsidRPr="005A0981">
        <w:rPr>
          <w:rFonts w:ascii="Arial" w:hAnsi="Arial" w:cs="Arial"/>
        </w:rPr>
        <w:t>Mellékletek</w:t>
      </w:r>
      <w:bookmarkEnd w:id="42"/>
    </w:p>
    <w:p w14:paraId="4565866E" w14:textId="25477830" w:rsidR="00230253" w:rsidRPr="005A0981" w:rsidRDefault="00EF0B8B" w:rsidP="00161A6F">
      <w:pPr>
        <w:pStyle w:val="Cmsor1"/>
        <w:numPr>
          <w:ilvl w:val="1"/>
          <w:numId w:val="38"/>
        </w:numPr>
        <w:ind w:left="709"/>
        <w:rPr>
          <w:rFonts w:ascii="Arial" w:hAnsi="Arial" w:cs="Arial"/>
        </w:rPr>
      </w:pPr>
      <w:bookmarkStart w:id="43" w:name="_Toc99372333"/>
      <w:r w:rsidRPr="005A0981">
        <w:rPr>
          <w:rFonts w:ascii="Arial" w:hAnsi="Arial" w:cs="Arial"/>
        </w:rPr>
        <w:t>Megyei önkormányzat bevonása</w:t>
      </w:r>
      <w:bookmarkEnd w:id="43"/>
    </w:p>
    <w:p w14:paraId="0CAA8EA6" w14:textId="56198441" w:rsidR="00964FCA" w:rsidDel="00C20223" w:rsidRDefault="00964FCA" w:rsidP="00964FCA">
      <w:pPr>
        <w:tabs>
          <w:tab w:val="left" w:pos="2000"/>
        </w:tabs>
        <w:jc w:val="both"/>
        <w:rPr>
          <w:del w:id="44" w:author="Szvoboda Lászlóné" w:date="2022-05-19T16:25:00Z"/>
          <w:rFonts w:ascii="Arial" w:hAnsi="Arial" w:cs="Arial"/>
        </w:rPr>
      </w:pPr>
      <w:bookmarkStart w:id="45" w:name="_GoBack"/>
      <w:bookmarkEnd w:id="45"/>
    </w:p>
    <w:p w14:paraId="1EF4261B" w14:textId="77777777" w:rsidR="00C01308" w:rsidRPr="005A0981" w:rsidRDefault="00C01308" w:rsidP="00964FCA">
      <w:pPr>
        <w:tabs>
          <w:tab w:val="left" w:pos="2000"/>
        </w:tabs>
        <w:jc w:val="both"/>
        <w:rPr>
          <w:rFonts w:ascii="Arial" w:hAnsi="Arial" w:cs="Arial"/>
        </w:rPr>
      </w:pPr>
    </w:p>
    <w:p w14:paraId="03B04DB6" w14:textId="0E9D5A24" w:rsidR="008F6633" w:rsidRPr="005A0981" w:rsidRDefault="00A2789A" w:rsidP="00D15592">
      <w:pPr>
        <w:pStyle w:val="Cmsor1"/>
        <w:numPr>
          <w:ilvl w:val="1"/>
          <w:numId w:val="38"/>
        </w:numPr>
        <w:spacing w:after="240"/>
        <w:ind w:left="788" w:hanging="431"/>
        <w:rPr>
          <w:rFonts w:ascii="Arial" w:hAnsi="Arial" w:cs="Arial"/>
        </w:rPr>
      </w:pPr>
      <w:bookmarkStart w:id="46" w:name="_Toc99372334"/>
      <w:r>
        <w:rPr>
          <w:rFonts w:ascii="Arial" w:hAnsi="Arial" w:cs="Arial"/>
        </w:rPr>
        <w:t>Nem releváns</w:t>
      </w:r>
      <w:bookmarkEnd w:id="46"/>
    </w:p>
    <w:p w14:paraId="2C120A06" w14:textId="4597C648" w:rsidR="0068118E" w:rsidRPr="005A0981" w:rsidRDefault="0068118E" w:rsidP="0068118E">
      <w:pPr>
        <w:spacing w:before="120" w:after="120"/>
        <w:jc w:val="both"/>
        <w:rPr>
          <w:rFonts w:ascii="Arial" w:hAnsi="Arial" w:cs="Arial"/>
          <w:bCs/>
        </w:rPr>
      </w:pPr>
    </w:p>
    <w:p w14:paraId="3E4EE187" w14:textId="77777777" w:rsidR="0094652E" w:rsidRPr="005A0981" w:rsidRDefault="0094652E" w:rsidP="00964FCA">
      <w:pPr>
        <w:jc w:val="both"/>
        <w:rPr>
          <w:rFonts w:ascii="Arial" w:hAnsi="Arial" w:cs="Arial"/>
        </w:rPr>
      </w:pPr>
    </w:p>
    <w:sectPr w:rsidR="0094652E" w:rsidRPr="005A0981" w:rsidSect="00567C56">
      <w:footerReference w:type="default" r:id="rId18"/>
      <w:headerReference w:type="first" r:id="rId19"/>
      <w:footerReference w:type="first" r:id="rId20"/>
      <w:pgSz w:w="11906" w:h="16838"/>
      <w:pgMar w:top="1418" w:right="1418" w:bottom="1418"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55C9D" w14:textId="77777777" w:rsidR="00B8547D" w:rsidRDefault="00B8547D" w:rsidP="00EA60FB">
      <w:pPr>
        <w:spacing w:after="0" w:line="240" w:lineRule="auto"/>
      </w:pPr>
      <w:r>
        <w:separator/>
      </w:r>
    </w:p>
  </w:endnote>
  <w:endnote w:type="continuationSeparator" w:id="0">
    <w:p w14:paraId="73F58209" w14:textId="77777777" w:rsidR="00B8547D" w:rsidRDefault="00B8547D" w:rsidP="00EA6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CJK SC">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9556065"/>
      <w:docPartObj>
        <w:docPartGallery w:val="Page Numbers (Bottom of Page)"/>
        <w:docPartUnique/>
      </w:docPartObj>
    </w:sdtPr>
    <w:sdtEndPr/>
    <w:sdtContent>
      <w:p w14:paraId="162351C7" w14:textId="0D51BF86" w:rsidR="00B8547D" w:rsidRDefault="00B8547D">
        <w:pPr>
          <w:pStyle w:val="llb"/>
          <w:jc w:val="center"/>
        </w:pPr>
        <w:r>
          <w:fldChar w:fldCharType="begin"/>
        </w:r>
        <w:r>
          <w:instrText>PAGE   \* MERGEFORMAT</w:instrText>
        </w:r>
        <w:r>
          <w:fldChar w:fldCharType="separate"/>
        </w:r>
        <w:r w:rsidR="00C20223">
          <w:rPr>
            <w:noProof/>
          </w:rPr>
          <w:t>2</w:t>
        </w:r>
        <w:r>
          <w:fldChar w:fldCharType="end"/>
        </w:r>
      </w:p>
    </w:sdtContent>
  </w:sdt>
  <w:p w14:paraId="4E79AF19" w14:textId="77777777" w:rsidR="00B8547D" w:rsidRDefault="00B8547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828570"/>
      <w:docPartObj>
        <w:docPartGallery w:val="Page Numbers (Bottom of Page)"/>
        <w:docPartUnique/>
      </w:docPartObj>
    </w:sdtPr>
    <w:sdtEndPr/>
    <w:sdtContent>
      <w:p w14:paraId="58E2818E" w14:textId="53D9CF58" w:rsidR="00B8547D" w:rsidRDefault="00B8547D">
        <w:pPr>
          <w:pStyle w:val="llb"/>
          <w:jc w:val="center"/>
        </w:pPr>
        <w:r>
          <w:fldChar w:fldCharType="begin"/>
        </w:r>
        <w:r>
          <w:instrText>PAGE   \* MERGEFORMAT</w:instrText>
        </w:r>
        <w:r>
          <w:fldChar w:fldCharType="separate"/>
        </w:r>
        <w:r w:rsidR="00C20223">
          <w:rPr>
            <w:noProof/>
          </w:rPr>
          <w:t>15</w:t>
        </w:r>
        <w:r>
          <w:fldChar w:fldCharType="end"/>
        </w:r>
      </w:p>
    </w:sdtContent>
  </w:sdt>
  <w:p w14:paraId="4F1923E6" w14:textId="77777777" w:rsidR="00B8547D" w:rsidRDefault="00B8547D">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108718"/>
      <w:docPartObj>
        <w:docPartGallery w:val="Page Numbers (Bottom of Page)"/>
        <w:docPartUnique/>
      </w:docPartObj>
    </w:sdtPr>
    <w:sdtEndPr/>
    <w:sdtContent>
      <w:p w14:paraId="07EEAD12" w14:textId="6B9DB5D3" w:rsidR="00B8547D" w:rsidRDefault="00B8547D">
        <w:pPr>
          <w:pStyle w:val="llb"/>
          <w:jc w:val="center"/>
        </w:pPr>
        <w:r>
          <w:fldChar w:fldCharType="begin"/>
        </w:r>
        <w:r>
          <w:instrText>PAGE   \* MERGEFORMAT</w:instrText>
        </w:r>
        <w:r>
          <w:fldChar w:fldCharType="separate"/>
        </w:r>
        <w:r w:rsidR="00C20223">
          <w:rPr>
            <w:noProof/>
          </w:rPr>
          <w:t>14</w:t>
        </w:r>
        <w:r>
          <w:fldChar w:fldCharType="end"/>
        </w:r>
      </w:p>
    </w:sdtContent>
  </w:sdt>
  <w:p w14:paraId="0A445D24" w14:textId="01DC9FE4" w:rsidR="00B8547D" w:rsidRPr="00F84E59" w:rsidRDefault="00B8547D" w:rsidP="00F84E59">
    <w:pPr>
      <w:pStyle w:val="llb"/>
      <w:tabs>
        <w:tab w:val="clear" w:pos="4536"/>
        <w:tab w:val="clear" w:pos="9072"/>
        <w:tab w:val="left" w:pos="4943"/>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00B7C" w14:textId="77777777" w:rsidR="00B8547D" w:rsidRDefault="00B8547D" w:rsidP="00EA60FB">
      <w:pPr>
        <w:spacing w:after="0" w:line="240" w:lineRule="auto"/>
      </w:pPr>
      <w:r>
        <w:separator/>
      </w:r>
    </w:p>
  </w:footnote>
  <w:footnote w:type="continuationSeparator" w:id="0">
    <w:p w14:paraId="2E9CD5AD" w14:textId="77777777" w:rsidR="00B8547D" w:rsidRDefault="00B8547D" w:rsidP="00EA6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612C7" w14:textId="5E570ED2" w:rsidR="00B8547D" w:rsidRDefault="00B8547D">
    <w:pPr>
      <w:pStyle w:val="lfej"/>
    </w:pPr>
    <w:r>
      <w:rPr>
        <w:noProof/>
        <w:lang w:eastAsia="hu-HU"/>
      </w:rPr>
      <w:drawing>
        <wp:anchor distT="0" distB="0" distL="114300" distR="114300" simplePos="0" relativeHeight="251659264" behindDoc="0" locked="0" layoutInCell="1" allowOverlap="1" wp14:anchorId="4CE06774" wp14:editId="0093F018">
          <wp:simplePos x="0" y="0"/>
          <wp:positionH relativeFrom="page">
            <wp:posOffset>25787</wp:posOffset>
          </wp:positionH>
          <wp:positionV relativeFrom="paragraph">
            <wp:posOffset>-422054</wp:posOffset>
          </wp:positionV>
          <wp:extent cx="4000500" cy="1056005"/>
          <wp:effectExtent l="0" t="0" r="0" b="0"/>
          <wp:wrapNone/>
          <wp:docPr id="5" name="Picture 12" descr="Mac os 2:MILÁN:SZTP:fejl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 os 2:MILÁN:SZTP:fejle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00500" cy="10560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8091" w14:textId="77777777" w:rsidR="00B8547D" w:rsidRDefault="00B8547D">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50F3B" w14:textId="79C9DE8A" w:rsidR="00B8547D" w:rsidRDefault="00B8547D">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EB1D" w14:textId="71B03925" w:rsidR="00B8547D" w:rsidRDefault="00B8547D">
    <w:pPr>
      <w:pStyle w:val="lfej"/>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0404C" w14:textId="047C3C20" w:rsidR="00B8547D" w:rsidRDefault="00B8547D" w:rsidP="00F84E59">
    <w:pPr>
      <w:pStyle w:val="lfej"/>
    </w:pPr>
    <w:r>
      <w:ptab w:relativeTo="indent" w:alignment="center" w:leader="none"/>
    </w:r>
    <w:r>
      <w:ptab w:relativeTo="margin" w:alignment="lef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C33"/>
    <w:multiLevelType w:val="hybridMultilevel"/>
    <w:tmpl w:val="AC8CFB70"/>
    <w:lvl w:ilvl="0" w:tplc="8B9C4CBA">
      <w:start w:val="2021"/>
      <w:numFmt w:val="bullet"/>
      <w:lvlText w:val="-"/>
      <w:lvlJc w:val="left"/>
      <w:pPr>
        <w:ind w:left="720" w:hanging="360"/>
      </w:pPr>
      <w:rPr>
        <w:rFonts w:ascii="Times New Roman" w:eastAsia="Noto Sans CJK SC"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BA0099"/>
    <w:multiLevelType w:val="hybridMultilevel"/>
    <w:tmpl w:val="130E5F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4C6526E"/>
    <w:multiLevelType w:val="hybridMultilevel"/>
    <w:tmpl w:val="2C08A48A"/>
    <w:lvl w:ilvl="0" w:tplc="FFFFFFFF">
      <w:start w:val="1"/>
      <w:numFmt w:val="bullet"/>
      <w:lvlText w:val="-"/>
      <w:lvlJc w:val="left"/>
      <w:pPr>
        <w:ind w:left="360" w:hanging="360"/>
      </w:pPr>
      <w:rPr>
        <w:rFonts w:ascii="Times New Roman" w:hAnsi="Times New Roman"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7BF51D4"/>
    <w:multiLevelType w:val="hybridMultilevel"/>
    <w:tmpl w:val="F8D83A1C"/>
    <w:lvl w:ilvl="0" w:tplc="8B9C4CBA">
      <w:start w:val="2021"/>
      <w:numFmt w:val="bullet"/>
      <w:lvlText w:val="-"/>
      <w:lvlJc w:val="left"/>
      <w:pPr>
        <w:ind w:left="720" w:hanging="360"/>
      </w:pPr>
      <w:rPr>
        <w:rFonts w:ascii="Times New Roman" w:eastAsia="Noto Sans CJK SC"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9EE33AB"/>
    <w:multiLevelType w:val="hybridMultilevel"/>
    <w:tmpl w:val="DDC448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DB80B74"/>
    <w:multiLevelType w:val="hybridMultilevel"/>
    <w:tmpl w:val="BA9441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9F03FC5"/>
    <w:multiLevelType w:val="hybridMultilevel"/>
    <w:tmpl w:val="73DC5844"/>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1A154FBC"/>
    <w:multiLevelType w:val="hybridMultilevel"/>
    <w:tmpl w:val="56DA7B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A1D74B5"/>
    <w:multiLevelType w:val="hybridMultilevel"/>
    <w:tmpl w:val="2618AAFA"/>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1C3F46C4"/>
    <w:multiLevelType w:val="hybridMultilevel"/>
    <w:tmpl w:val="1B0ABB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E776DAC"/>
    <w:multiLevelType w:val="hybridMultilevel"/>
    <w:tmpl w:val="4E14CC9E"/>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1" w15:restartNumberingAfterBreak="0">
    <w:nsid w:val="23275315"/>
    <w:multiLevelType w:val="hybridMultilevel"/>
    <w:tmpl w:val="3386F60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36165EC"/>
    <w:multiLevelType w:val="hybridMultilevel"/>
    <w:tmpl w:val="CCC402D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8E22653"/>
    <w:multiLevelType w:val="hybridMultilevel"/>
    <w:tmpl w:val="421C792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47068FA"/>
    <w:multiLevelType w:val="hybridMultilevel"/>
    <w:tmpl w:val="2D3CD0D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48C7B9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EA08C2"/>
    <w:multiLevelType w:val="hybridMultilevel"/>
    <w:tmpl w:val="DCC27A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AB83C72"/>
    <w:multiLevelType w:val="hybridMultilevel"/>
    <w:tmpl w:val="57EED1CC"/>
    <w:lvl w:ilvl="0" w:tplc="DEA276E2">
      <w:start w:val="1"/>
      <w:numFmt w:val="bullet"/>
      <w:lvlText w:val="-"/>
      <w:lvlJc w:val="left"/>
      <w:pPr>
        <w:ind w:left="1080" w:hanging="360"/>
      </w:pPr>
      <w:rPr>
        <w:rFonts w:ascii="Calibri" w:eastAsiaTheme="minorHAnsi" w:hAnsi="Calibri" w:cs="Calibri"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8" w15:restartNumberingAfterBreak="0">
    <w:nsid w:val="4C6C0987"/>
    <w:multiLevelType w:val="multilevel"/>
    <w:tmpl w:val="4926AED6"/>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1857" w:hanging="864"/>
      </w:pPr>
    </w:lvl>
    <w:lvl w:ilvl="4">
      <w:start w:val="1"/>
      <w:numFmt w:val="decimal"/>
      <w:pStyle w:val="Cmsor5"/>
      <w:lvlText w:val="%1.%2.%3"/>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19" w15:restartNumberingAfterBreak="0">
    <w:nsid w:val="4FCD2467"/>
    <w:multiLevelType w:val="hybridMultilevel"/>
    <w:tmpl w:val="1CA8BA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F4C38C3"/>
    <w:multiLevelType w:val="hybridMultilevel"/>
    <w:tmpl w:val="AADE91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0E576F0"/>
    <w:multiLevelType w:val="hybridMultilevel"/>
    <w:tmpl w:val="41269CA2"/>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64DF0487"/>
    <w:multiLevelType w:val="multilevel"/>
    <w:tmpl w:val="88CC8D3C"/>
    <w:lvl w:ilvl="0">
      <w:numFmt w:val="decimal"/>
      <w:lvlText w:val="%1."/>
      <w:lvlJc w:val="left"/>
      <w:pPr>
        <w:ind w:left="720" w:hanging="360"/>
      </w:pPr>
      <w:rPr>
        <w:rFonts w:hint="default"/>
        <w:b/>
        <w:bCs/>
        <w:i w:val="0"/>
        <w:i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6001E14"/>
    <w:multiLevelType w:val="hybridMultilevel"/>
    <w:tmpl w:val="5372C2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EDA430C"/>
    <w:multiLevelType w:val="multilevel"/>
    <w:tmpl w:val="9DBCCBF6"/>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7"/>
  </w:num>
  <w:num w:numId="3">
    <w:abstractNumId w:val="11"/>
  </w:num>
  <w:num w:numId="4">
    <w:abstractNumId w:val="2"/>
  </w:num>
  <w:num w:numId="5">
    <w:abstractNumId w:val="21"/>
  </w:num>
  <w:num w:numId="6">
    <w:abstractNumId w:val="10"/>
  </w:num>
  <w:num w:numId="7">
    <w:abstractNumId w:val="8"/>
  </w:num>
  <w:num w:numId="8">
    <w:abstractNumId w:val="6"/>
  </w:num>
  <w:num w:numId="9">
    <w:abstractNumId w:val="1"/>
  </w:num>
  <w:num w:numId="10">
    <w:abstractNumId w:val="20"/>
  </w:num>
  <w:num w:numId="11">
    <w:abstractNumId w:val="16"/>
  </w:num>
  <w:num w:numId="12">
    <w:abstractNumId w:val="18"/>
  </w:num>
  <w:num w:numId="13">
    <w:abstractNumId w:val="18"/>
  </w:num>
  <w:num w:numId="14">
    <w:abstractNumId w:val="18"/>
  </w:num>
  <w:num w:numId="15">
    <w:abstractNumId w:val="18"/>
  </w:num>
  <w:num w:numId="16">
    <w:abstractNumId w:val="18"/>
  </w:num>
  <w:num w:numId="17">
    <w:abstractNumId w:val="24"/>
  </w:num>
  <w:num w:numId="18">
    <w:abstractNumId w:val="23"/>
  </w:num>
  <w:num w:numId="19">
    <w:abstractNumId w:val="18"/>
  </w:num>
  <w:num w:numId="20">
    <w:abstractNumId w:val="19"/>
  </w:num>
  <w:num w:numId="21">
    <w:abstractNumId w:val="18"/>
  </w:num>
  <w:num w:numId="22">
    <w:abstractNumId w:val="18"/>
  </w:num>
  <w:num w:numId="23">
    <w:abstractNumId w:val="9"/>
  </w:num>
  <w:num w:numId="24">
    <w:abstractNumId w:val="3"/>
  </w:num>
  <w:num w:numId="25">
    <w:abstractNumId w:val="22"/>
  </w:num>
  <w:num w:numId="26">
    <w:abstractNumId w:val="18"/>
  </w:num>
  <w:num w:numId="27">
    <w:abstractNumId w:val="18"/>
  </w:num>
  <w:num w:numId="28">
    <w:abstractNumId w:val="18"/>
  </w:num>
  <w:num w:numId="29">
    <w:abstractNumId w:val="15"/>
  </w:num>
  <w:num w:numId="30">
    <w:abstractNumId w:val="18"/>
  </w:num>
  <w:num w:numId="31">
    <w:abstractNumId w:val="7"/>
  </w:num>
  <w:num w:numId="32">
    <w:abstractNumId w:val="18"/>
  </w:num>
  <w:num w:numId="33">
    <w:abstractNumId w:val="12"/>
  </w:num>
  <w:num w:numId="34">
    <w:abstractNumId w:val="4"/>
  </w:num>
  <w:num w:numId="35">
    <w:abstractNumId w:val="0"/>
  </w:num>
  <w:num w:numId="36">
    <w:abstractNumId w:val="14"/>
  </w:num>
  <w:num w:numId="37">
    <w:abstractNumId w:val="5"/>
  </w:num>
  <w:num w:numId="38">
    <w:abstractNumId w:val="13"/>
  </w:num>
  <w:num w:numId="3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voboda Lászlóné">
    <w15:presenceInfo w15:providerId="AD" w15:userId="S-1-5-21-3380028988-4065852711-1312917991-1124"/>
  </w15:person>
  <w15:person w15:author="Huszka Anita">
    <w15:presenceInfo w15:providerId="AD" w15:userId="S-1-5-21-3380028988-4065852711-1312917991-14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autoHyphenation/>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157"/>
    <w:rsid w:val="00002228"/>
    <w:rsid w:val="00012608"/>
    <w:rsid w:val="00013644"/>
    <w:rsid w:val="000217A6"/>
    <w:rsid w:val="0002272B"/>
    <w:rsid w:val="000303F4"/>
    <w:rsid w:val="00031510"/>
    <w:rsid w:val="00031896"/>
    <w:rsid w:val="00037138"/>
    <w:rsid w:val="00037261"/>
    <w:rsid w:val="0004137A"/>
    <w:rsid w:val="000474D8"/>
    <w:rsid w:val="00054D99"/>
    <w:rsid w:val="00062241"/>
    <w:rsid w:val="000633EF"/>
    <w:rsid w:val="000636E8"/>
    <w:rsid w:val="000670BD"/>
    <w:rsid w:val="00067A98"/>
    <w:rsid w:val="000753C1"/>
    <w:rsid w:val="0008280C"/>
    <w:rsid w:val="00083C2E"/>
    <w:rsid w:val="00086628"/>
    <w:rsid w:val="000925E1"/>
    <w:rsid w:val="00092954"/>
    <w:rsid w:val="000A0175"/>
    <w:rsid w:val="000B28DD"/>
    <w:rsid w:val="000B28F2"/>
    <w:rsid w:val="000C1C1E"/>
    <w:rsid w:val="000C2EE4"/>
    <w:rsid w:val="000D2A6F"/>
    <w:rsid w:val="000D3435"/>
    <w:rsid w:val="000E012D"/>
    <w:rsid w:val="000E1149"/>
    <w:rsid w:val="000E34B8"/>
    <w:rsid w:val="000E6E49"/>
    <w:rsid w:val="000E7BD9"/>
    <w:rsid w:val="000F398F"/>
    <w:rsid w:val="000F68F1"/>
    <w:rsid w:val="00100C85"/>
    <w:rsid w:val="001036CF"/>
    <w:rsid w:val="001102B3"/>
    <w:rsid w:val="001119DF"/>
    <w:rsid w:val="0011380C"/>
    <w:rsid w:val="00132C6D"/>
    <w:rsid w:val="001464B6"/>
    <w:rsid w:val="001511A2"/>
    <w:rsid w:val="00155CC3"/>
    <w:rsid w:val="0016155C"/>
    <w:rsid w:val="00161A6F"/>
    <w:rsid w:val="001643B8"/>
    <w:rsid w:val="00170AB0"/>
    <w:rsid w:val="00170DA6"/>
    <w:rsid w:val="00174949"/>
    <w:rsid w:val="00193182"/>
    <w:rsid w:val="001A1323"/>
    <w:rsid w:val="001A492C"/>
    <w:rsid w:val="001A7A79"/>
    <w:rsid w:val="001B13E5"/>
    <w:rsid w:val="001B2B47"/>
    <w:rsid w:val="001B6F48"/>
    <w:rsid w:val="001D4280"/>
    <w:rsid w:val="001D5F0B"/>
    <w:rsid w:val="001D7472"/>
    <w:rsid w:val="001F0F43"/>
    <w:rsid w:val="001F29F5"/>
    <w:rsid w:val="001F2F20"/>
    <w:rsid w:val="001F6872"/>
    <w:rsid w:val="0020722A"/>
    <w:rsid w:val="00215E5F"/>
    <w:rsid w:val="00216C98"/>
    <w:rsid w:val="00221895"/>
    <w:rsid w:val="002225A0"/>
    <w:rsid w:val="0022357F"/>
    <w:rsid w:val="002265D0"/>
    <w:rsid w:val="00230253"/>
    <w:rsid w:val="002312C2"/>
    <w:rsid w:val="00233485"/>
    <w:rsid w:val="0024189A"/>
    <w:rsid w:val="002431F2"/>
    <w:rsid w:val="00243FC2"/>
    <w:rsid w:val="00245D50"/>
    <w:rsid w:val="00246ACE"/>
    <w:rsid w:val="002512CF"/>
    <w:rsid w:val="00255040"/>
    <w:rsid w:val="002606FE"/>
    <w:rsid w:val="002637E9"/>
    <w:rsid w:val="002771E6"/>
    <w:rsid w:val="00277CFA"/>
    <w:rsid w:val="00281F93"/>
    <w:rsid w:val="0028528B"/>
    <w:rsid w:val="00297F82"/>
    <w:rsid w:val="002A6ED8"/>
    <w:rsid w:val="002A7044"/>
    <w:rsid w:val="002B4EB9"/>
    <w:rsid w:val="002C4A37"/>
    <w:rsid w:val="002E3A62"/>
    <w:rsid w:val="002F0D31"/>
    <w:rsid w:val="002F2EDD"/>
    <w:rsid w:val="002F368B"/>
    <w:rsid w:val="00301457"/>
    <w:rsid w:val="00305E2C"/>
    <w:rsid w:val="00306607"/>
    <w:rsid w:val="00307047"/>
    <w:rsid w:val="003143B7"/>
    <w:rsid w:val="0032040E"/>
    <w:rsid w:val="00323F38"/>
    <w:rsid w:val="00324BD8"/>
    <w:rsid w:val="00335B34"/>
    <w:rsid w:val="00345FC6"/>
    <w:rsid w:val="003546C7"/>
    <w:rsid w:val="0036082C"/>
    <w:rsid w:val="00366163"/>
    <w:rsid w:val="00367669"/>
    <w:rsid w:val="003678A7"/>
    <w:rsid w:val="0038248F"/>
    <w:rsid w:val="00384651"/>
    <w:rsid w:val="00393D16"/>
    <w:rsid w:val="00394EC0"/>
    <w:rsid w:val="003A0ADA"/>
    <w:rsid w:val="003A187A"/>
    <w:rsid w:val="003A43F0"/>
    <w:rsid w:val="003B68F3"/>
    <w:rsid w:val="003C6FA5"/>
    <w:rsid w:val="003D1EEF"/>
    <w:rsid w:val="003D3FCA"/>
    <w:rsid w:val="003E2487"/>
    <w:rsid w:val="003E7A96"/>
    <w:rsid w:val="003F4A6A"/>
    <w:rsid w:val="003F506D"/>
    <w:rsid w:val="004028F8"/>
    <w:rsid w:val="004079CB"/>
    <w:rsid w:val="004104AE"/>
    <w:rsid w:val="00410500"/>
    <w:rsid w:val="00427247"/>
    <w:rsid w:val="00427C93"/>
    <w:rsid w:val="00430C38"/>
    <w:rsid w:val="00437171"/>
    <w:rsid w:val="00442138"/>
    <w:rsid w:val="00447ABC"/>
    <w:rsid w:val="004555E6"/>
    <w:rsid w:val="00467151"/>
    <w:rsid w:val="0048320A"/>
    <w:rsid w:val="00484AF1"/>
    <w:rsid w:val="0049225B"/>
    <w:rsid w:val="0049254A"/>
    <w:rsid w:val="004965F6"/>
    <w:rsid w:val="004A0A1A"/>
    <w:rsid w:val="004D3BB8"/>
    <w:rsid w:val="005040FA"/>
    <w:rsid w:val="00507D5E"/>
    <w:rsid w:val="00515F24"/>
    <w:rsid w:val="005211C3"/>
    <w:rsid w:val="0052218B"/>
    <w:rsid w:val="00531BAD"/>
    <w:rsid w:val="00543A31"/>
    <w:rsid w:val="005464B4"/>
    <w:rsid w:val="00547B0C"/>
    <w:rsid w:val="00552645"/>
    <w:rsid w:val="005676CC"/>
    <w:rsid w:val="00567A9D"/>
    <w:rsid w:val="00567C56"/>
    <w:rsid w:val="00573B23"/>
    <w:rsid w:val="005743BB"/>
    <w:rsid w:val="00574CF9"/>
    <w:rsid w:val="00574D35"/>
    <w:rsid w:val="0057614D"/>
    <w:rsid w:val="0057725B"/>
    <w:rsid w:val="00581F1E"/>
    <w:rsid w:val="0059101C"/>
    <w:rsid w:val="00595B4E"/>
    <w:rsid w:val="00597A07"/>
    <w:rsid w:val="005A0981"/>
    <w:rsid w:val="005A5B3D"/>
    <w:rsid w:val="005C01E6"/>
    <w:rsid w:val="005C34F5"/>
    <w:rsid w:val="005C3D89"/>
    <w:rsid w:val="005C4DA0"/>
    <w:rsid w:val="005D19EA"/>
    <w:rsid w:val="005D39E4"/>
    <w:rsid w:val="005D5B10"/>
    <w:rsid w:val="005E3B4E"/>
    <w:rsid w:val="005E6D24"/>
    <w:rsid w:val="005F5155"/>
    <w:rsid w:val="00600CC7"/>
    <w:rsid w:val="00612664"/>
    <w:rsid w:val="006135E0"/>
    <w:rsid w:val="0061583D"/>
    <w:rsid w:val="00617802"/>
    <w:rsid w:val="00620649"/>
    <w:rsid w:val="0062149D"/>
    <w:rsid w:val="00623107"/>
    <w:rsid w:val="00631C04"/>
    <w:rsid w:val="00634841"/>
    <w:rsid w:val="00636C0B"/>
    <w:rsid w:val="00637283"/>
    <w:rsid w:val="0064053B"/>
    <w:rsid w:val="006405E8"/>
    <w:rsid w:val="00640D70"/>
    <w:rsid w:val="00642826"/>
    <w:rsid w:val="00644CAC"/>
    <w:rsid w:val="006476B8"/>
    <w:rsid w:val="00647744"/>
    <w:rsid w:val="0065165B"/>
    <w:rsid w:val="00672DB3"/>
    <w:rsid w:val="006731A2"/>
    <w:rsid w:val="006737E6"/>
    <w:rsid w:val="006777CD"/>
    <w:rsid w:val="0068118E"/>
    <w:rsid w:val="00696138"/>
    <w:rsid w:val="006A1EC3"/>
    <w:rsid w:val="006A32A3"/>
    <w:rsid w:val="006B3DAD"/>
    <w:rsid w:val="006C62E3"/>
    <w:rsid w:val="006C7810"/>
    <w:rsid w:val="006E1C00"/>
    <w:rsid w:val="006E59C6"/>
    <w:rsid w:val="006F49B0"/>
    <w:rsid w:val="006F59E9"/>
    <w:rsid w:val="0070558D"/>
    <w:rsid w:val="00705F41"/>
    <w:rsid w:val="007124BE"/>
    <w:rsid w:val="00712993"/>
    <w:rsid w:val="007135A9"/>
    <w:rsid w:val="00722930"/>
    <w:rsid w:val="00723AC6"/>
    <w:rsid w:val="00723D54"/>
    <w:rsid w:val="00732B43"/>
    <w:rsid w:val="00733AC6"/>
    <w:rsid w:val="00733EEC"/>
    <w:rsid w:val="00742E89"/>
    <w:rsid w:val="00755F85"/>
    <w:rsid w:val="00756C50"/>
    <w:rsid w:val="00764129"/>
    <w:rsid w:val="00764D8D"/>
    <w:rsid w:val="00765D7F"/>
    <w:rsid w:val="007739CC"/>
    <w:rsid w:val="00773AA0"/>
    <w:rsid w:val="007904A6"/>
    <w:rsid w:val="00792E4A"/>
    <w:rsid w:val="0079583A"/>
    <w:rsid w:val="007A094F"/>
    <w:rsid w:val="007A153F"/>
    <w:rsid w:val="007A29C2"/>
    <w:rsid w:val="007B19BC"/>
    <w:rsid w:val="007B1C54"/>
    <w:rsid w:val="007B1E71"/>
    <w:rsid w:val="007B5AF7"/>
    <w:rsid w:val="007C1512"/>
    <w:rsid w:val="007C17D1"/>
    <w:rsid w:val="007C4DF3"/>
    <w:rsid w:val="007D3723"/>
    <w:rsid w:val="007D7355"/>
    <w:rsid w:val="007E57D5"/>
    <w:rsid w:val="007E628D"/>
    <w:rsid w:val="007E6E0F"/>
    <w:rsid w:val="007F56E6"/>
    <w:rsid w:val="007F619E"/>
    <w:rsid w:val="0080018D"/>
    <w:rsid w:val="008015E9"/>
    <w:rsid w:val="0081274E"/>
    <w:rsid w:val="00821CB4"/>
    <w:rsid w:val="008327F3"/>
    <w:rsid w:val="00832DF7"/>
    <w:rsid w:val="008340B1"/>
    <w:rsid w:val="0084530B"/>
    <w:rsid w:val="00851BD5"/>
    <w:rsid w:val="00866F2C"/>
    <w:rsid w:val="00877D3A"/>
    <w:rsid w:val="008805D2"/>
    <w:rsid w:val="0088177D"/>
    <w:rsid w:val="00887EAB"/>
    <w:rsid w:val="008911BE"/>
    <w:rsid w:val="008A5606"/>
    <w:rsid w:val="008B7A3C"/>
    <w:rsid w:val="008C28AF"/>
    <w:rsid w:val="008C69AC"/>
    <w:rsid w:val="008E3612"/>
    <w:rsid w:val="008E3B70"/>
    <w:rsid w:val="008F2515"/>
    <w:rsid w:val="008F4244"/>
    <w:rsid w:val="008F6633"/>
    <w:rsid w:val="008F6DC0"/>
    <w:rsid w:val="00906E00"/>
    <w:rsid w:val="00921B33"/>
    <w:rsid w:val="0092425D"/>
    <w:rsid w:val="00926946"/>
    <w:rsid w:val="009421E7"/>
    <w:rsid w:val="00943378"/>
    <w:rsid w:val="009441D2"/>
    <w:rsid w:val="00944FC9"/>
    <w:rsid w:val="0094652E"/>
    <w:rsid w:val="00952C46"/>
    <w:rsid w:val="0095389D"/>
    <w:rsid w:val="00956D3A"/>
    <w:rsid w:val="00962809"/>
    <w:rsid w:val="00964FCA"/>
    <w:rsid w:val="009735A8"/>
    <w:rsid w:val="0097667C"/>
    <w:rsid w:val="00977826"/>
    <w:rsid w:val="00977DDA"/>
    <w:rsid w:val="00981579"/>
    <w:rsid w:val="00984FE1"/>
    <w:rsid w:val="0098538A"/>
    <w:rsid w:val="00986FA2"/>
    <w:rsid w:val="00997640"/>
    <w:rsid w:val="009A6AF4"/>
    <w:rsid w:val="009B109C"/>
    <w:rsid w:val="009B1C64"/>
    <w:rsid w:val="009B3617"/>
    <w:rsid w:val="009B6CD6"/>
    <w:rsid w:val="009B7253"/>
    <w:rsid w:val="009D3AED"/>
    <w:rsid w:val="009D4F17"/>
    <w:rsid w:val="009D7D5C"/>
    <w:rsid w:val="009E0AC8"/>
    <w:rsid w:val="009E1CF4"/>
    <w:rsid w:val="009E409C"/>
    <w:rsid w:val="009F3AE0"/>
    <w:rsid w:val="009F637C"/>
    <w:rsid w:val="00A00545"/>
    <w:rsid w:val="00A023B3"/>
    <w:rsid w:val="00A052D5"/>
    <w:rsid w:val="00A15E66"/>
    <w:rsid w:val="00A16E49"/>
    <w:rsid w:val="00A20142"/>
    <w:rsid w:val="00A2789A"/>
    <w:rsid w:val="00A40F5C"/>
    <w:rsid w:val="00A44DA5"/>
    <w:rsid w:val="00A46332"/>
    <w:rsid w:val="00A5162F"/>
    <w:rsid w:val="00A5190C"/>
    <w:rsid w:val="00A54312"/>
    <w:rsid w:val="00A63759"/>
    <w:rsid w:val="00A666AC"/>
    <w:rsid w:val="00A67D39"/>
    <w:rsid w:val="00A75E87"/>
    <w:rsid w:val="00A851F3"/>
    <w:rsid w:val="00A902A9"/>
    <w:rsid w:val="00A92E4D"/>
    <w:rsid w:val="00A95165"/>
    <w:rsid w:val="00AA178F"/>
    <w:rsid w:val="00AA51D6"/>
    <w:rsid w:val="00AB1493"/>
    <w:rsid w:val="00AC07BC"/>
    <w:rsid w:val="00AC148F"/>
    <w:rsid w:val="00AC1BA6"/>
    <w:rsid w:val="00AC523C"/>
    <w:rsid w:val="00AC5E5F"/>
    <w:rsid w:val="00AD0004"/>
    <w:rsid w:val="00AD3D69"/>
    <w:rsid w:val="00AE361B"/>
    <w:rsid w:val="00AF1448"/>
    <w:rsid w:val="00AF1C92"/>
    <w:rsid w:val="00AF237A"/>
    <w:rsid w:val="00AF59EB"/>
    <w:rsid w:val="00AF5A99"/>
    <w:rsid w:val="00B01A96"/>
    <w:rsid w:val="00B0366A"/>
    <w:rsid w:val="00B05923"/>
    <w:rsid w:val="00B149DA"/>
    <w:rsid w:val="00B226EE"/>
    <w:rsid w:val="00B23C95"/>
    <w:rsid w:val="00B243B8"/>
    <w:rsid w:val="00B26E99"/>
    <w:rsid w:val="00B3161B"/>
    <w:rsid w:val="00B354A9"/>
    <w:rsid w:val="00B37390"/>
    <w:rsid w:val="00B405E1"/>
    <w:rsid w:val="00B45BA0"/>
    <w:rsid w:val="00B47CDD"/>
    <w:rsid w:val="00B561D7"/>
    <w:rsid w:val="00B567B9"/>
    <w:rsid w:val="00B71227"/>
    <w:rsid w:val="00B8547D"/>
    <w:rsid w:val="00B90D66"/>
    <w:rsid w:val="00B97F92"/>
    <w:rsid w:val="00BA144A"/>
    <w:rsid w:val="00BA3315"/>
    <w:rsid w:val="00BA7043"/>
    <w:rsid w:val="00BB020E"/>
    <w:rsid w:val="00BB1DB4"/>
    <w:rsid w:val="00BB4AA2"/>
    <w:rsid w:val="00BC0ACA"/>
    <w:rsid w:val="00BC285C"/>
    <w:rsid w:val="00BD33CA"/>
    <w:rsid w:val="00BE235E"/>
    <w:rsid w:val="00BE375C"/>
    <w:rsid w:val="00BE6F70"/>
    <w:rsid w:val="00BE7399"/>
    <w:rsid w:val="00BF0CCB"/>
    <w:rsid w:val="00BF43BB"/>
    <w:rsid w:val="00C01308"/>
    <w:rsid w:val="00C026A8"/>
    <w:rsid w:val="00C0566F"/>
    <w:rsid w:val="00C07532"/>
    <w:rsid w:val="00C20223"/>
    <w:rsid w:val="00C22813"/>
    <w:rsid w:val="00C459B0"/>
    <w:rsid w:val="00C45BA4"/>
    <w:rsid w:val="00C505B5"/>
    <w:rsid w:val="00C54223"/>
    <w:rsid w:val="00C709AF"/>
    <w:rsid w:val="00C75B3B"/>
    <w:rsid w:val="00C8645B"/>
    <w:rsid w:val="00C876AF"/>
    <w:rsid w:val="00CA7F76"/>
    <w:rsid w:val="00CD30FA"/>
    <w:rsid w:val="00CE4EBA"/>
    <w:rsid w:val="00CF3774"/>
    <w:rsid w:val="00CF5A7A"/>
    <w:rsid w:val="00D00987"/>
    <w:rsid w:val="00D04999"/>
    <w:rsid w:val="00D05533"/>
    <w:rsid w:val="00D10D6A"/>
    <w:rsid w:val="00D15592"/>
    <w:rsid w:val="00D262A4"/>
    <w:rsid w:val="00D30157"/>
    <w:rsid w:val="00D312E0"/>
    <w:rsid w:val="00D32BC5"/>
    <w:rsid w:val="00D3539B"/>
    <w:rsid w:val="00D36E53"/>
    <w:rsid w:val="00D37351"/>
    <w:rsid w:val="00D41710"/>
    <w:rsid w:val="00D43D74"/>
    <w:rsid w:val="00D4655E"/>
    <w:rsid w:val="00D46F40"/>
    <w:rsid w:val="00D63152"/>
    <w:rsid w:val="00D74409"/>
    <w:rsid w:val="00D8668D"/>
    <w:rsid w:val="00D9788D"/>
    <w:rsid w:val="00DA0D76"/>
    <w:rsid w:val="00DB6343"/>
    <w:rsid w:val="00DD3E0E"/>
    <w:rsid w:val="00DD60D9"/>
    <w:rsid w:val="00DE2ECA"/>
    <w:rsid w:val="00DE3752"/>
    <w:rsid w:val="00DF30A5"/>
    <w:rsid w:val="00DF336B"/>
    <w:rsid w:val="00E02065"/>
    <w:rsid w:val="00E07ECE"/>
    <w:rsid w:val="00E14448"/>
    <w:rsid w:val="00E17D2F"/>
    <w:rsid w:val="00E2534E"/>
    <w:rsid w:val="00E272D6"/>
    <w:rsid w:val="00E301AC"/>
    <w:rsid w:val="00E43512"/>
    <w:rsid w:val="00E43B89"/>
    <w:rsid w:val="00E44C80"/>
    <w:rsid w:val="00E51BEC"/>
    <w:rsid w:val="00E57853"/>
    <w:rsid w:val="00E57BB2"/>
    <w:rsid w:val="00E72F45"/>
    <w:rsid w:val="00E74AC5"/>
    <w:rsid w:val="00E8379C"/>
    <w:rsid w:val="00E844EC"/>
    <w:rsid w:val="00E85271"/>
    <w:rsid w:val="00E91D1C"/>
    <w:rsid w:val="00E95C73"/>
    <w:rsid w:val="00E97046"/>
    <w:rsid w:val="00EA60FB"/>
    <w:rsid w:val="00EB3277"/>
    <w:rsid w:val="00EC01F6"/>
    <w:rsid w:val="00EC3421"/>
    <w:rsid w:val="00EC3F82"/>
    <w:rsid w:val="00ED16C6"/>
    <w:rsid w:val="00EE2630"/>
    <w:rsid w:val="00EF0B8B"/>
    <w:rsid w:val="00EF1FC5"/>
    <w:rsid w:val="00EF579F"/>
    <w:rsid w:val="00EF5987"/>
    <w:rsid w:val="00EF5B22"/>
    <w:rsid w:val="00F0040B"/>
    <w:rsid w:val="00F0374F"/>
    <w:rsid w:val="00F10BF0"/>
    <w:rsid w:val="00F121F2"/>
    <w:rsid w:val="00F26381"/>
    <w:rsid w:val="00F26790"/>
    <w:rsid w:val="00F327A2"/>
    <w:rsid w:val="00F350C5"/>
    <w:rsid w:val="00F35718"/>
    <w:rsid w:val="00F42CBE"/>
    <w:rsid w:val="00F51D92"/>
    <w:rsid w:val="00F5391B"/>
    <w:rsid w:val="00F61B0E"/>
    <w:rsid w:val="00F64DAD"/>
    <w:rsid w:val="00F7299A"/>
    <w:rsid w:val="00F74C05"/>
    <w:rsid w:val="00F81673"/>
    <w:rsid w:val="00F84E59"/>
    <w:rsid w:val="00F90DEB"/>
    <w:rsid w:val="00F928F3"/>
    <w:rsid w:val="00F96921"/>
    <w:rsid w:val="00FA0636"/>
    <w:rsid w:val="00FA53C0"/>
    <w:rsid w:val="00FA578A"/>
    <w:rsid w:val="00FB5AFA"/>
    <w:rsid w:val="00FC29B1"/>
    <w:rsid w:val="00FC3325"/>
    <w:rsid w:val="00FC5763"/>
    <w:rsid w:val="00FD0908"/>
    <w:rsid w:val="00FD287B"/>
    <w:rsid w:val="00FD2FFB"/>
    <w:rsid w:val="00FE5342"/>
    <w:rsid w:val="00FF57BA"/>
    <w:rsid w:val="00FF5C38"/>
    <w:rsid w:val="00FF77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20A7C17"/>
  <w15:chartTrackingRefBased/>
  <w15:docId w15:val="{51B73695-3F96-45AA-858C-22392096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733AC6"/>
    <w:pPr>
      <w:keepNext/>
      <w:keepLines/>
      <w:numPr>
        <w:numId w:val="1"/>
      </w:numPr>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733AC6"/>
    <w:pPr>
      <w:keepNext/>
      <w:keepLines/>
      <w:numPr>
        <w:ilvl w:val="1"/>
        <w:numId w:val="1"/>
      </w:numPr>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733AC6"/>
    <w:pPr>
      <w:keepNext/>
      <w:keepLines/>
      <w:numPr>
        <w:ilvl w:val="2"/>
        <w:numId w:val="1"/>
      </w:numPr>
      <w:spacing w:before="40" w:after="0" w:line="240" w:lineRule="auto"/>
      <w:outlineLvl w:val="2"/>
    </w:pPr>
    <w:rPr>
      <w:rFonts w:asciiTheme="majorHAnsi" w:eastAsiaTheme="majorEastAsia" w:hAnsiTheme="majorHAnsi" w:cstheme="majorBidi"/>
      <w:color w:val="1F3763" w:themeColor="accent1" w:themeShade="7F"/>
    </w:rPr>
  </w:style>
  <w:style w:type="paragraph" w:styleId="Cmsor4">
    <w:name w:val="heading 4"/>
    <w:basedOn w:val="Norml"/>
    <w:next w:val="Norml"/>
    <w:link w:val="Cmsor4Char"/>
    <w:uiPriority w:val="9"/>
    <w:unhideWhenUsed/>
    <w:qFormat/>
    <w:rsid w:val="00733AC6"/>
    <w:pPr>
      <w:keepNext/>
      <w:keepLines/>
      <w:numPr>
        <w:ilvl w:val="3"/>
        <w:numId w:val="1"/>
      </w:numPr>
      <w:spacing w:before="40" w:after="0" w:line="240" w:lineRule="auto"/>
      <w:outlineLvl w:val="3"/>
    </w:pPr>
    <w:rPr>
      <w:rFonts w:asciiTheme="majorHAnsi" w:eastAsiaTheme="majorEastAsia" w:hAnsiTheme="majorHAnsi" w:cstheme="majorBidi"/>
      <w:i/>
      <w:iCs/>
      <w:color w:val="2F5496" w:themeColor="accent1" w:themeShade="BF"/>
    </w:rPr>
  </w:style>
  <w:style w:type="paragraph" w:styleId="Cmsor5">
    <w:name w:val="heading 5"/>
    <w:basedOn w:val="Norml"/>
    <w:next w:val="Norml"/>
    <w:link w:val="Cmsor5Char"/>
    <w:uiPriority w:val="9"/>
    <w:unhideWhenUsed/>
    <w:qFormat/>
    <w:rsid w:val="00733AC6"/>
    <w:pPr>
      <w:keepNext/>
      <w:keepLines/>
      <w:numPr>
        <w:ilvl w:val="4"/>
        <w:numId w:val="1"/>
      </w:numPr>
      <w:spacing w:before="40" w:after="0" w:line="240" w:lineRule="auto"/>
      <w:outlineLvl w:val="4"/>
    </w:pPr>
    <w:rPr>
      <w:rFonts w:asciiTheme="majorHAnsi" w:eastAsiaTheme="majorEastAsia" w:hAnsiTheme="majorHAnsi" w:cstheme="majorBidi"/>
      <w:color w:val="2F5496" w:themeColor="accent1" w:themeShade="BF"/>
    </w:rPr>
  </w:style>
  <w:style w:type="paragraph" w:styleId="Cmsor6">
    <w:name w:val="heading 6"/>
    <w:basedOn w:val="Norml"/>
    <w:next w:val="Norml"/>
    <w:link w:val="Cmsor6Char"/>
    <w:uiPriority w:val="9"/>
    <w:unhideWhenUsed/>
    <w:qFormat/>
    <w:rsid w:val="00733AC6"/>
    <w:pPr>
      <w:keepNext/>
      <w:keepLines/>
      <w:numPr>
        <w:ilvl w:val="5"/>
        <w:numId w:val="1"/>
      </w:numPr>
      <w:spacing w:before="40" w:after="0" w:line="240" w:lineRule="auto"/>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uiPriority w:val="9"/>
    <w:semiHidden/>
    <w:unhideWhenUsed/>
    <w:qFormat/>
    <w:rsid w:val="00733AC6"/>
    <w:pPr>
      <w:keepNext/>
      <w:keepLines/>
      <w:numPr>
        <w:ilvl w:val="6"/>
        <w:numId w:val="1"/>
      </w:numPr>
      <w:spacing w:before="40" w:after="0" w:line="240" w:lineRule="auto"/>
      <w:outlineLvl w:val="6"/>
    </w:pPr>
    <w:rPr>
      <w:rFonts w:asciiTheme="majorHAnsi" w:eastAsiaTheme="majorEastAsia" w:hAnsiTheme="majorHAnsi" w:cstheme="majorBidi"/>
      <w:i/>
      <w:iCs/>
      <w:color w:val="1F3763" w:themeColor="accent1" w:themeShade="7F"/>
    </w:rPr>
  </w:style>
  <w:style w:type="paragraph" w:styleId="Cmsor8">
    <w:name w:val="heading 8"/>
    <w:basedOn w:val="Norml"/>
    <w:next w:val="Norml"/>
    <w:link w:val="Cmsor8Char"/>
    <w:uiPriority w:val="9"/>
    <w:semiHidden/>
    <w:unhideWhenUsed/>
    <w:qFormat/>
    <w:rsid w:val="00733AC6"/>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733AC6"/>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33AC6"/>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733AC6"/>
    <w:rPr>
      <w:rFonts w:asciiTheme="majorHAnsi" w:eastAsiaTheme="majorEastAsia" w:hAnsiTheme="majorHAnsi" w:cstheme="majorBidi"/>
      <w:color w:val="2F5496" w:themeColor="accent1" w:themeShade="BF"/>
      <w:sz w:val="26"/>
      <w:szCs w:val="26"/>
    </w:rPr>
  </w:style>
  <w:style w:type="character" w:customStyle="1" w:styleId="Cmsor3Char">
    <w:name w:val="Címsor 3 Char"/>
    <w:basedOn w:val="Bekezdsalapbettpusa"/>
    <w:link w:val="Cmsor3"/>
    <w:uiPriority w:val="9"/>
    <w:rsid w:val="00733AC6"/>
    <w:rPr>
      <w:rFonts w:asciiTheme="majorHAnsi" w:eastAsiaTheme="majorEastAsia" w:hAnsiTheme="majorHAnsi" w:cstheme="majorBidi"/>
      <w:color w:val="1F3763" w:themeColor="accent1" w:themeShade="7F"/>
    </w:rPr>
  </w:style>
  <w:style w:type="character" w:customStyle="1" w:styleId="Cmsor4Char">
    <w:name w:val="Címsor 4 Char"/>
    <w:basedOn w:val="Bekezdsalapbettpusa"/>
    <w:link w:val="Cmsor4"/>
    <w:uiPriority w:val="9"/>
    <w:rsid w:val="00733AC6"/>
    <w:rPr>
      <w:rFonts w:asciiTheme="majorHAnsi" w:eastAsiaTheme="majorEastAsia" w:hAnsiTheme="majorHAnsi" w:cstheme="majorBidi"/>
      <w:i/>
      <w:iCs/>
      <w:color w:val="2F5496" w:themeColor="accent1" w:themeShade="BF"/>
    </w:rPr>
  </w:style>
  <w:style w:type="character" w:customStyle="1" w:styleId="Cmsor5Char">
    <w:name w:val="Címsor 5 Char"/>
    <w:basedOn w:val="Bekezdsalapbettpusa"/>
    <w:link w:val="Cmsor5"/>
    <w:uiPriority w:val="9"/>
    <w:rsid w:val="00733AC6"/>
    <w:rPr>
      <w:rFonts w:asciiTheme="majorHAnsi" w:eastAsiaTheme="majorEastAsia" w:hAnsiTheme="majorHAnsi" w:cstheme="majorBidi"/>
      <w:color w:val="2F5496" w:themeColor="accent1" w:themeShade="BF"/>
    </w:rPr>
  </w:style>
  <w:style w:type="character" w:customStyle="1" w:styleId="Cmsor6Char">
    <w:name w:val="Címsor 6 Char"/>
    <w:basedOn w:val="Bekezdsalapbettpusa"/>
    <w:link w:val="Cmsor6"/>
    <w:uiPriority w:val="9"/>
    <w:rsid w:val="00733AC6"/>
    <w:rPr>
      <w:rFonts w:asciiTheme="majorHAnsi" w:eastAsiaTheme="majorEastAsia" w:hAnsiTheme="majorHAnsi" w:cstheme="majorBidi"/>
      <w:color w:val="1F3763" w:themeColor="accent1" w:themeShade="7F"/>
    </w:rPr>
  </w:style>
  <w:style w:type="character" w:customStyle="1" w:styleId="Cmsor7Char">
    <w:name w:val="Címsor 7 Char"/>
    <w:basedOn w:val="Bekezdsalapbettpusa"/>
    <w:link w:val="Cmsor7"/>
    <w:uiPriority w:val="9"/>
    <w:semiHidden/>
    <w:rsid w:val="00733AC6"/>
    <w:rPr>
      <w:rFonts w:asciiTheme="majorHAnsi" w:eastAsiaTheme="majorEastAsia" w:hAnsiTheme="majorHAnsi" w:cstheme="majorBidi"/>
      <w:i/>
      <w:iCs/>
      <w:color w:val="1F3763" w:themeColor="accent1" w:themeShade="7F"/>
    </w:rPr>
  </w:style>
  <w:style w:type="character" w:customStyle="1" w:styleId="Cmsor8Char">
    <w:name w:val="Címsor 8 Char"/>
    <w:basedOn w:val="Bekezdsalapbettpusa"/>
    <w:link w:val="Cmsor8"/>
    <w:uiPriority w:val="9"/>
    <w:semiHidden/>
    <w:rsid w:val="00733AC6"/>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733AC6"/>
    <w:rPr>
      <w:rFonts w:asciiTheme="majorHAnsi" w:eastAsiaTheme="majorEastAsia" w:hAnsiTheme="majorHAnsi" w:cstheme="majorBidi"/>
      <w:i/>
      <w:iCs/>
      <w:color w:val="272727" w:themeColor="text1" w:themeTint="D8"/>
      <w:sz w:val="21"/>
      <w:szCs w:val="21"/>
    </w:rPr>
  </w:style>
  <w:style w:type="paragraph" w:styleId="lfej">
    <w:name w:val="header"/>
    <w:basedOn w:val="Norml"/>
    <w:link w:val="lfejChar"/>
    <w:uiPriority w:val="99"/>
    <w:unhideWhenUsed/>
    <w:rsid w:val="00EA60FB"/>
    <w:pPr>
      <w:tabs>
        <w:tab w:val="center" w:pos="4536"/>
        <w:tab w:val="right" w:pos="9072"/>
      </w:tabs>
      <w:spacing w:after="0" w:line="240" w:lineRule="auto"/>
    </w:pPr>
  </w:style>
  <w:style w:type="character" w:customStyle="1" w:styleId="lfejChar">
    <w:name w:val="Élőfej Char"/>
    <w:basedOn w:val="Bekezdsalapbettpusa"/>
    <w:link w:val="lfej"/>
    <w:uiPriority w:val="99"/>
    <w:rsid w:val="00EA60FB"/>
  </w:style>
  <w:style w:type="paragraph" w:styleId="llb">
    <w:name w:val="footer"/>
    <w:basedOn w:val="Norml"/>
    <w:link w:val="llbChar"/>
    <w:uiPriority w:val="99"/>
    <w:unhideWhenUsed/>
    <w:rsid w:val="00EA60FB"/>
    <w:pPr>
      <w:tabs>
        <w:tab w:val="center" w:pos="4536"/>
        <w:tab w:val="right" w:pos="9072"/>
      </w:tabs>
      <w:spacing w:after="0" w:line="240" w:lineRule="auto"/>
    </w:pPr>
  </w:style>
  <w:style w:type="character" w:customStyle="1" w:styleId="llbChar">
    <w:name w:val="Élőláb Char"/>
    <w:basedOn w:val="Bekezdsalapbettpusa"/>
    <w:link w:val="llb"/>
    <w:uiPriority w:val="99"/>
    <w:rsid w:val="00EA60FB"/>
  </w:style>
  <w:style w:type="character" w:styleId="Lbjegyzet-hivatkozs">
    <w:name w:val="footnote reference"/>
    <w:aliases w:val="Footnote symbol,Footnote reference number,note TESI,SUPERS,EN Footnote Reference,Times 10 Point,Exposant 3 Point,Ref,de nota al pie,Footnote Reference Number,Footnote number,Footnote Reference Superscript,callout, Exposant 3 Point"/>
    <w:basedOn w:val="Bekezdsalapbettpusa"/>
    <w:link w:val="denotaalpi"/>
    <w:uiPriority w:val="99"/>
    <w:unhideWhenUsed/>
    <w:qFormat/>
    <w:rsid w:val="000925E1"/>
    <w:rPr>
      <w:vertAlign w:val="superscript"/>
    </w:rPr>
  </w:style>
  <w:style w:type="paragraph" w:customStyle="1" w:styleId="denotaalpi">
    <w:name w:val="de nota al pi..."/>
    <w:aliases w:val="Footnote symbol Char,Footnote Reference1 Car Char,Char Char,Carattere Carattere Char,SUPERS Carattere Carattere,Nota,Char,fr,o"/>
    <w:basedOn w:val="Norml"/>
    <w:link w:val="Lbjegyzet-hivatkozs"/>
    <w:uiPriority w:val="99"/>
    <w:rsid w:val="000925E1"/>
    <w:pPr>
      <w:spacing w:after="120" w:line="240" w:lineRule="exact"/>
    </w:pPr>
    <w:rPr>
      <w:vertAlign w:val="superscript"/>
    </w:rPr>
  </w:style>
  <w:style w:type="character" w:customStyle="1" w:styleId="cf01">
    <w:name w:val="cf01"/>
    <w:basedOn w:val="Bekezdsalapbettpusa"/>
    <w:rsid w:val="000925E1"/>
    <w:rPr>
      <w:rFonts w:ascii="Segoe UI" w:hAnsi="Segoe UI" w:cs="Segoe UI" w:hint="default"/>
      <w:sz w:val="18"/>
      <w:szCs w:val="18"/>
    </w:rPr>
  </w:style>
  <w:style w:type="table" w:styleId="Listaszertblzat45jellszn">
    <w:name w:val="List Table 4 Accent 5"/>
    <w:basedOn w:val="Normltblzat"/>
    <w:uiPriority w:val="49"/>
    <w:rsid w:val="000925E1"/>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rmlWeb">
    <w:name w:val="Normal (Web)"/>
    <w:basedOn w:val="Norml"/>
    <w:uiPriority w:val="99"/>
    <w:unhideWhenUsed/>
    <w:rsid w:val="000925E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0925E1"/>
    <w:rPr>
      <w:sz w:val="16"/>
      <w:szCs w:val="16"/>
    </w:rPr>
  </w:style>
  <w:style w:type="paragraph" w:styleId="Jegyzetszveg">
    <w:name w:val="annotation text"/>
    <w:basedOn w:val="Norml"/>
    <w:link w:val="JegyzetszvegChar"/>
    <w:uiPriority w:val="99"/>
    <w:unhideWhenUsed/>
    <w:rsid w:val="000925E1"/>
    <w:pPr>
      <w:spacing w:line="240" w:lineRule="auto"/>
    </w:pPr>
    <w:rPr>
      <w:sz w:val="20"/>
      <w:szCs w:val="20"/>
    </w:rPr>
  </w:style>
  <w:style w:type="character" w:customStyle="1" w:styleId="JegyzetszvegChar">
    <w:name w:val="Jegyzetszöveg Char"/>
    <w:basedOn w:val="Bekezdsalapbettpusa"/>
    <w:link w:val="Jegyzetszveg"/>
    <w:uiPriority w:val="99"/>
    <w:rsid w:val="000925E1"/>
    <w:rPr>
      <w:sz w:val="20"/>
      <w:szCs w:val="20"/>
    </w:rPr>
  </w:style>
  <w:style w:type="paragraph" w:styleId="Megjegyzstrgya">
    <w:name w:val="annotation subject"/>
    <w:basedOn w:val="Jegyzetszveg"/>
    <w:next w:val="Jegyzetszveg"/>
    <w:link w:val="MegjegyzstrgyaChar"/>
    <w:uiPriority w:val="99"/>
    <w:semiHidden/>
    <w:unhideWhenUsed/>
    <w:rsid w:val="000925E1"/>
    <w:rPr>
      <w:b/>
      <w:bCs/>
    </w:rPr>
  </w:style>
  <w:style w:type="character" w:customStyle="1" w:styleId="MegjegyzstrgyaChar">
    <w:name w:val="Megjegyzés tárgya Char"/>
    <w:basedOn w:val="JegyzetszvegChar"/>
    <w:link w:val="Megjegyzstrgya"/>
    <w:uiPriority w:val="99"/>
    <w:semiHidden/>
    <w:rsid w:val="000925E1"/>
    <w:rPr>
      <w:b/>
      <w:bCs/>
      <w:sz w:val="20"/>
      <w:szCs w:val="20"/>
    </w:rPr>
  </w:style>
  <w:style w:type="table" w:styleId="Tblzatrcsos5stt5jellszn">
    <w:name w:val="Grid Table 5 Dark Accent 5"/>
    <w:basedOn w:val="Normltblzat"/>
    <w:uiPriority w:val="50"/>
    <w:rsid w:val="000925E1"/>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blzatrcsos45jellszn">
    <w:name w:val="Grid Table 4 Accent 5"/>
    <w:basedOn w:val="Normltblzat"/>
    <w:uiPriority w:val="49"/>
    <w:rsid w:val="00155CC3"/>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aszerbekezds">
    <w:name w:val="List Paragraph"/>
    <w:aliases w:val="Listaszerű bekezdés 1,Felsorolas1,List Paragraph,List Paragraph à moi,lista_2,Számozott lista 1,Eszeri felsorolás,List Paragraph1,Welt L Char,Welt L,Bullet List,FooterText,numbered,Paragraphe de liste1,Bulletr List Paragraph,列出段落"/>
    <w:basedOn w:val="Norml"/>
    <w:link w:val="ListaszerbekezdsChar"/>
    <w:uiPriority w:val="34"/>
    <w:qFormat/>
    <w:rsid w:val="00155CC3"/>
    <w:pPr>
      <w:spacing w:after="0" w:line="240" w:lineRule="auto"/>
      <w:ind w:left="720"/>
      <w:contextualSpacing/>
    </w:pPr>
    <w:rPr>
      <w:rFonts w:cstheme="minorHAnsi"/>
    </w:rPr>
  </w:style>
  <w:style w:type="character" w:customStyle="1" w:styleId="ListaszerbekezdsChar">
    <w:name w:val="Listaszerű bekezdés Char"/>
    <w:aliases w:val="Listaszerű bekezdés 1 Char,Felsorolas1 Char,List Paragraph Char,List Paragraph à moi Char,lista_2 Char,Számozott lista 1 Char,Eszeri felsorolás Char,List Paragraph1 Char,Welt L Char Char,Welt L Char1,Bullet List Char,列出段落 Char"/>
    <w:link w:val="Listaszerbekezds"/>
    <w:uiPriority w:val="34"/>
    <w:qFormat/>
    <w:rsid w:val="00155CC3"/>
    <w:rPr>
      <w:rFonts w:cstheme="minorHAnsi"/>
    </w:rPr>
  </w:style>
  <w:style w:type="table" w:styleId="Tblzatrcsos5stt1jellszn">
    <w:name w:val="Grid Table 5 Dark Accent 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blzatrcsos43jellszn">
    <w:name w:val="Grid Table 4 Accent 3"/>
    <w:basedOn w:val="Normltblzat"/>
    <w:uiPriority w:val="49"/>
    <w:rsid w:val="00155C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Kiemels">
    <w:name w:val="Emphasis"/>
    <w:basedOn w:val="Bekezdsalapbettpusa"/>
    <w:uiPriority w:val="20"/>
    <w:qFormat/>
    <w:rsid w:val="00155CC3"/>
    <w:rPr>
      <w:i/>
      <w:iCs/>
    </w:rPr>
  </w:style>
  <w:style w:type="table" w:customStyle="1" w:styleId="Tblzatrcsos5stt1jellszn1">
    <w:name w:val="Táblázat (rácsos) 5 – sötét – 1. jelölőszín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blzatrcsos41jellszn">
    <w:name w:val="Grid Table 4 Accent 1"/>
    <w:basedOn w:val="Normltblzat"/>
    <w:uiPriority w:val="49"/>
    <w:rsid w:val="00155CC3"/>
    <w:pPr>
      <w:spacing w:after="0" w:line="240" w:lineRule="auto"/>
    </w:pPr>
    <w:rPr>
      <w:rFonts w:cstheme="minorHAnsi"/>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aszertblzat31jellszn">
    <w:name w:val="List Table 3 Accent 1"/>
    <w:basedOn w:val="Normltblzat"/>
    <w:uiPriority w:val="48"/>
    <w:rsid w:val="00155CC3"/>
    <w:pPr>
      <w:spacing w:after="0" w:line="240" w:lineRule="auto"/>
    </w:pPr>
    <w:rPr>
      <w:rFonts w:cstheme="minorHAnsi"/>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Lbjegyzetszveg">
    <w:name w:val="footnote text"/>
    <w:aliases w:val="Footnote,Char1,Char1 Char, Char1,Footnote text,Footnote Text Char Char Char Char,Footnote Text Char Char,Footnote Text Char Char Char Char Char,Footnote Text Char Char Char Char Char Char Char Char,Footnote Text Char Char Char,f,fn,ft"/>
    <w:basedOn w:val="Norml"/>
    <w:link w:val="LbjegyzetszvegChar"/>
    <w:uiPriority w:val="99"/>
    <w:unhideWhenUsed/>
    <w:qFormat/>
    <w:rsid w:val="00155CC3"/>
    <w:pPr>
      <w:spacing w:after="0" w:line="240" w:lineRule="auto"/>
    </w:pPr>
    <w:rPr>
      <w:rFonts w:cstheme="minorHAnsi"/>
      <w:sz w:val="20"/>
      <w:szCs w:val="20"/>
    </w:rPr>
  </w:style>
  <w:style w:type="character" w:customStyle="1" w:styleId="LbjegyzetszvegChar">
    <w:name w:val="Lábjegyzetszöveg Char"/>
    <w:aliases w:val="Footnote Char,Char1 Char1,Char1 Char Char, Char1 Char,Footnote text Char,Footnote Text Char Char Char Char Char1,Footnote Text Char Char Char1,Footnote Text Char Char Char Char Char Char,Footnote Text Char Char Char Char1,f Char"/>
    <w:basedOn w:val="Bekezdsalapbettpusa"/>
    <w:link w:val="Lbjegyzetszveg"/>
    <w:uiPriority w:val="99"/>
    <w:qFormat/>
    <w:rsid w:val="00155CC3"/>
    <w:rPr>
      <w:rFonts w:cstheme="minorHAnsi"/>
      <w:sz w:val="20"/>
      <w:szCs w:val="20"/>
    </w:rPr>
  </w:style>
  <w:style w:type="paragraph" w:styleId="Nincstrkz">
    <w:name w:val="No Spacing"/>
    <w:uiPriority w:val="1"/>
    <w:qFormat/>
    <w:rsid w:val="00083C2E"/>
    <w:pPr>
      <w:spacing w:after="0" w:line="240" w:lineRule="auto"/>
    </w:pPr>
  </w:style>
  <w:style w:type="paragraph" w:styleId="TJ1">
    <w:name w:val="toc 1"/>
    <w:basedOn w:val="Norml"/>
    <w:next w:val="Norml"/>
    <w:autoRedefine/>
    <w:uiPriority w:val="39"/>
    <w:unhideWhenUsed/>
    <w:rsid w:val="00640D70"/>
    <w:pPr>
      <w:tabs>
        <w:tab w:val="left" w:pos="440"/>
        <w:tab w:val="right" w:leader="dot" w:pos="9060"/>
      </w:tabs>
      <w:spacing w:after="100"/>
    </w:pPr>
  </w:style>
  <w:style w:type="paragraph" w:styleId="TJ2">
    <w:name w:val="toc 2"/>
    <w:basedOn w:val="Norml"/>
    <w:next w:val="Norml"/>
    <w:autoRedefine/>
    <w:uiPriority w:val="39"/>
    <w:unhideWhenUsed/>
    <w:rsid w:val="0081274E"/>
    <w:pPr>
      <w:spacing w:after="100"/>
      <w:ind w:left="220"/>
    </w:pPr>
  </w:style>
  <w:style w:type="paragraph" w:styleId="TJ3">
    <w:name w:val="toc 3"/>
    <w:basedOn w:val="Norml"/>
    <w:next w:val="Norml"/>
    <w:autoRedefine/>
    <w:uiPriority w:val="39"/>
    <w:unhideWhenUsed/>
    <w:rsid w:val="0081274E"/>
    <w:pPr>
      <w:spacing w:after="100"/>
      <w:ind w:left="440"/>
    </w:pPr>
  </w:style>
  <w:style w:type="paragraph" w:styleId="TJ4">
    <w:name w:val="toc 4"/>
    <w:basedOn w:val="Norml"/>
    <w:next w:val="Norml"/>
    <w:autoRedefine/>
    <w:uiPriority w:val="39"/>
    <w:unhideWhenUsed/>
    <w:rsid w:val="0081274E"/>
    <w:pPr>
      <w:spacing w:after="100"/>
      <w:ind w:left="660"/>
    </w:pPr>
  </w:style>
  <w:style w:type="character" w:styleId="Hiperhivatkozs">
    <w:name w:val="Hyperlink"/>
    <w:basedOn w:val="Bekezdsalapbettpusa"/>
    <w:uiPriority w:val="99"/>
    <w:unhideWhenUsed/>
    <w:rsid w:val="0081274E"/>
    <w:rPr>
      <w:color w:val="0563C1" w:themeColor="hyperlink"/>
      <w:u w:val="single"/>
    </w:rPr>
  </w:style>
  <w:style w:type="paragraph" w:styleId="Buborkszveg">
    <w:name w:val="Balloon Text"/>
    <w:basedOn w:val="Norml"/>
    <w:link w:val="BuborkszvegChar"/>
    <w:uiPriority w:val="99"/>
    <w:semiHidden/>
    <w:unhideWhenUsed/>
    <w:rsid w:val="0032040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2040E"/>
    <w:rPr>
      <w:rFonts w:ascii="Segoe UI" w:hAnsi="Segoe UI" w:cs="Segoe UI"/>
      <w:sz w:val="18"/>
      <w:szCs w:val="18"/>
    </w:rPr>
  </w:style>
  <w:style w:type="paragraph" w:customStyle="1" w:styleId="Tbla-szveg">
    <w:name w:val="Tábla - szöveg"/>
    <w:basedOn w:val="Norml"/>
    <w:qFormat/>
    <w:rsid w:val="00031510"/>
    <w:pPr>
      <w:spacing w:before="120" w:after="0" w:line="240" w:lineRule="auto"/>
      <w:jc w:val="both"/>
    </w:pPr>
    <w:rPr>
      <w:rFonts w:ascii="Arial" w:eastAsia="Times New Roman" w:hAnsi="Arial" w:cs="Cambria"/>
      <w:sz w:val="20"/>
      <w:szCs w:val="24"/>
      <w:lang w:eastAsia="hu-HU"/>
    </w:rPr>
  </w:style>
  <w:style w:type="table" w:styleId="Rcsostblzat">
    <w:name w:val="Table Grid"/>
    <w:basedOn w:val="Normltblzat"/>
    <w:uiPriority w:val="39"/>
    <w:rsid w:val="00DF3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palrs">
    <w:name w:val="caption"/>
    <w:aliases w:val="Térképcím"/>
    <w:basedOn w:val="Norml"/>
    <w:next w:val="Norml"/>
    <w:link w:val="KpalrsChar"/>
    <w:unhideWhenUsed/>
    <w:qFormat/>
    <w:rsid w:val="00221895"/>
    <w:pPr>
      <w:spacing w:after="200" w:line="240" w:lineRule="auto"/>
    </w:pPr>
    <w:rPr>
      <w:i/>
      <w:iCs/>
      <w:color w:val="44546A" w:themeColor="text2"/>
      <w:sz w:val="18"/>
      <w:szCs w:val="18"/>
    </w:rPr>
  </w:style>
  <w:style w:type="table" w:customStyle="1" w:styleId="Rcsostblzat1">
    <w:name w:val="Rácsos táblázat1"/>
    <w:basedOn w:val="Normltblzat"/>
    <w:next w:val="Rcsostblzat"/>
    <w:uiPriority w:val="39"/>
    <w:rsid w:val="00B56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ajegyzk">
    <w:name w:val="table of figures"/>
    <w:basedOn w:val="Norml"/>
    <w:next w:val="Norml"/>
    <w:uiPriority w:val="99"/>
    <w:unhideWhenUsed/>
    <w:rsid w:val="00221895"/>
    <w:pPr>
      <w:spacing w:after="0"/>
    </w:pPr>
  </w:style>
  <w:style w:type="paragraph" w:styleId="Vltozat">
    <w:name w:val="Revision"/>
    <w:hidden/>
    <w:uiPriority w:val="99"/>
    <w:semiHidden/>
    <w:rsid w:val="008B7A3C"/>
    <w:pPr>
      <w:spacing w:after="0" w:line="240" w:lineRule="auto"/>
    </w:pPr>
  </w:style>
  <w:style w:type="character" w:customStyle="1" w:styleId="Feloldatlanmegemlts1">
    <w:name w:val="Feloldatlan megemlítés1"/>
    <w:basedOn w:val="Bekezdsalapbettpusa"/>
    <w:uiPriority w:val="99"/>
    <w:semiHidden/>
    <w:unhideWhenUsed/>
    <w:rsid w:val="009735A8"/>
    <w:rPr>
      <w:color w:val="605E5C"/>
      <w:shd w:val="clear" w:color="auto" w:fill="E1DFDD"/>
    </w:rPr>
  </w:style>
  <w:style w:type="character" w:customStyle="1" w:styleId="KpalrsChar">
    <w:name w:val="Képaláírás Char"/>
    <w:aliases w:val="Térképcím Char"/>
    <w:basedOn w:val="Bekezdsalapbettpusa"/>
    <w:link w:val="Kpalrs"/>
    <w:rsid w:val="00877D3A"/>
    <w:rPr>
      <w:i/>
      <w:iCs/>
      <w:color w:val="44546A" w:themeColor="text2"/>
      <w:sz w:val="18"/>
      <w:szCs w:val="18"/>
    </w:rPr>
  </w:style>
  <w:style w:type="character" w:customStyle="1" w:styleId="UnresolvedMention">
    <w:name w:val="Unresolved Mention"/>
    <w:basedOn w:val="Bekezdsalapbettpusa"/>
    <w:uiPriority w:val="99"/>
    <w:semiHidden/>
    <w:unhideWhenUsed/>
    <w:rsid w:val="00C75B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3220">
      <w:bodyDiv w:val="1"/>
      <w:marLeft w:val="0"/>
      <w:marRight w:val="0"/>
      <w:marTop w:val="0"/>
      <w:marBottom w:val="0"/>
      <w:divBdr>
        <w:top w:val="none" w:sz="0" w:space="0" w:color="auto"/>
        <w:left w:val="none" w:sz="0" w:space="0" w:color="auto"/>
        <w:bottom w:val="none" w:sz="0" w:space="0" w:color="auto"/>
        <w:right w:val="none" w:sz="0" w:space="0" w:color="auto"/>
      </w:divBdr>
    </w:div>
    <w:div w:id="1136803441">
      <w:bodyDiv w:val="1"/>
      <w:marLeft w:val="0"/>
      <w:marRight w:val="0"/>
      <w:marTop w:val="0"/>
      <w:marBottom w:val="0"/>
      <w:divBdr>
        <w:top w:val="none" w:sz="0" w:space="0" w:color="auto"/>
        <w:left w:val="none" w:sz="0" w:space="0" w:color="auto"/>
        <w:bottom w:val="none" w:sz="0" w:space="0" w:color="auto"/>
        <w:right w:val="none" w:sz="0" w:space="0" w:color="auto"/>
      </w:divBdr>
    </w:div>
    <w:div w:id="152844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ongrad@csongrad.hu" TargetMode="Externa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Excel-munkalap.xlsx"/><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81637-BB63-45A8-8D7C-DD1EEDF52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2283</Words>
  <Characters>15757</Characters>
  <Application>Microsoft Office Word</Application>
  <DocSecurity>0</DocSecurity>
  <Lines>131</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Földi Zsuzsanna</dc:creator>
  <cp:keywords/>
  <dc:description/>
  <cp:lastModifiedBy>Szvoboda Lászlóné</cp:lastModifiedBy>
  <cp:revision>3</cp:revision>
  <cp:lastPrinted>2022-05-19T14:25:00Z</cp:lastPrinted>
  <dcterms:created xsi:type="dcterms:W3CDTF">2022-05-19T14:24:00Z</dcterms:created>
  <dcterms:modified xsi:type="dcterms:W3CDTF">2022-05-19T14:25:00Z</dcterms:modified>
</cp:coreProperties>
</file>